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0439B" w14:textId="3EC0D3ED" w:rsidR="00F13ED0" w:rsidRDefault="006E270F">
      <w:bookmarkStart w:id="0" w:name="_GoBack"/>
      <w:bookmarkEnd w:id="0"/>
      <w:r>
        <w:rPr>
          <w:b/>
        </w:rPr>
        <w:t xml:space="preserve">PI Name: </w:t>
      </w:r>
      <w:r w:rsidRPr="006E270F">
        <w:t>Bradley W. Schmitz, Dr. Luisa A. Ikner, Dr. Charles P. Gerba, and Dr. Ian</w:t>
      </w:r>
      <w:r w:rsidR="008D4F99">
        <w:t xml:space="preserve"> L.</w:t>
      </w:r>
      <w:r w:rsidRPr="006E270F">
        <w:t xml:space="preserve"> Pepper</w:t>
      </w:r>
    </w:p>
    <w:p w14:paraId="1D98DEF2" w14:textId="77777777" w:rsidR="006E270F" w:rsidRDefault="006E270F"/>
    <w:p w14:paraId="0CADB645" w14:textId="2C88D818" w:rsidR="006E270F" w:rsidRDefault="006E270F">
      <w:r>
        <w:rPr>
          <w:b/>
        </w:rPr>
        <w:t xml:space="preserve">Environmental </w:t>
      </w:r>
      <w:r w:rsidR="00722A0A">
        <w:rPr>
          <w:b/>
        </w:rPr>
        <w:t xml:space="preserve">Science </w:t>
      </w:r>
      <w:r>
        <w:rPr>
          <w:b/>
        </w:rPr>
        <w:t xml:space="preserve">Education Title: </w:t>
      </w:r>
      <w:r w:rsidR="005146ED">
        <w:t>Visualizing Soil Microorganisms via the Contact Slide Assay and Microscopy</w:t>
      </w:r>
    </w:p>
    <w:p w14:paraId="7F362C0F" w14:textId="77777777" w:rsidR="006E270F" w:rsidRDefault="006E270F"/>
    <w:p w14:paraId="5C454817" w14:textId="77777777" w:rsidR="00E56E52" w:rsidRDefault="006E270F">
      <w:r w:rsidRPr="006E270F">
        <w:rPr>
          <w:b/>
        </w:rPr>
        <w:t>Overview</w:t>
      </w:r>
      <w:r>
        <w:rPr>
          <w:b/>
        </w:rPr>
        <w:t>:</w:t>
      </w:r>
      <w:r>
        <w:t xml:space="preserve"> </w:t>
      </w:r>
    </w:p>
    <w:p w14:paraId="6B9290B7" w14:textId="77777777" w:rsidR="00B45F6B" w:rsidRPr="00B45F6B" w:rsidRDefault="00B45F6B">
      <w:pPr>
        <w:rPr>
          <w:sz w:val="8"/>
          <w:szCs w:val="8"/>
        </w:rPr>
      </w:pPr>
    </w:p>
    <w:p w14:paraId="4405DD1F" w14:textId="272C8CC8" w:rsidR="00B909C0" w:rsidRDefault="00856913" w:rsidP="0002078B">
      <w:r>
        <w:t xml:space="preserve">Soil comprises the thin layer at the </w:t>
      </w:r>
      <w:r w:rsidR="00D86C55">
        <w:t>e</w:t>
      </w:r>
      <w:r w:rsidR="00B024EA">
        <w:t>arth’s surface</w:t>
      </w:r>
      <w:r>
        <w:t xml:space="preserve">, containing biotic and abiotic factors that contribute to life. </w:t>
      </w:r>
      <w:r w:rsidR="00B024EA">
        <w:t>The abiotic portion includes inorganic particles ranging in size and shape that d</w:t>
      </w:r>
      <w:r w:rsidR="00B03D79">
        <w:t>etermine the soil’s texture</w:t>
      </w:r>
      <w:r w:rsidR="008F365E">
        <w:t xml:space="preserve">. </w:t>
      </w:r>
      <w:r w:rsidR="00FA5130">
        <w:t xml:space="preserve">The biotic portion incorporates plant residues, roots, organic matter, and microorganisms. </w:t>
      </w:r>
      <w:r w:rsidR="0017326D">
        <w:t>Soil microbe</w:t>
      </w:r>
      <w:r w:rsidR="007D2C60">
        <w:t xml:space="preserve"> abundance and diversity is expansive, as one gram of soil contains 10</w:t>
      </w:r>
      <w:r w:rsidR="001C3FFB">
        <w:rPr>
          <w:vertAlign w:val="superscript"/>
        </w:rPr>
        <w:t>7-8</w:t>
      </w:r>
      <w:r w:rsidR="007D2C60">
        <w:t xml:space="preserve"> bacteria, 10</w:t>
      </w:r>
      <w:r w:rsidR="001C3FFB">
        <w:rPr>
          <w:vertAlign w:val="superscript"/>
        </w:rPr>
        <w:t>6-</w:t>
      </w:r>
      <w:r w:rsidR="003D3E04">
        <w:rPr>
          <w:vertAlign w:val="superscript"/>
        </w:rPr>
        <w:t>8</w:t>
      </w:r>
      <w:r w:rsidR="007D2C60">
        <w:t xml:space="preserve"> actinomycetes, </w:t>
      </w:r>
      <w:r w:rsidR="007D2C60" w:rsidRPr="001C3FFB">
        <w:t>10</w:t>
      </w:r>
      <w:r w:rsidR="001C3FFB">
        <w:rPr>
          <w:vertAlign w:val="superscript"/>
        </w:rPr>
        <w:t>5-6</w:t>
      </w:r>
      <w:r w:rsidR="007D2C60">
        <w:t xml:space="preserve"> fungi, 10</w:t>
      </w:r>
      <w:r w:rsidR="001C3FFB">
        <w:rPr>
          <w:vertAlign w:val="superscript"/>
        </w:rPr>
        <w:t>3</w:t>
      </w:r>
      <w:r w:rsidR="00DD687B">
        <w:t xml:space="preserve"> yeast</w:t>
      </w:r>
      <w:r w:rsidR="00DD687B" w:rsidRPr="005D6BBD">
        <w:t xml:space="preserve">, </w:t>
      </w:r>
      <w:r w:rsidR="005D6BBD" w:rsidRPr="005D6BBD">
        <w:t>10</w:t>
      </w:r>
      <w:r w:rsidR="00DD687B" w:rsidRPr="005D6BBD">
        <w:rPr>
          <w:vertAlign w:val="superscript"/>
        </w:rPr>
        <w:t>4-</w:t>
      </w:r>
      <w:r w:rsidR="005D6BBD" w:rsidRPr="005D6BBD">
        <w:rPr>
          <w:vertAlign w:val="superscript"/>
        </w:rPr>
        <w:t>6</w:t>
      </w:r>
      <w:r w:rsidR="005D6BBD">
        <w:t xml:space="preserve"> protozoan, 10</w:t>
      </w:r>
      <w:r w:rsidR="00B909C0">
        <w:rPr>
          <w:vertAlign w:val="superscript"/>
        </w:rPr>
        <w:t>3</w:t>
      </w:r>
      <w:r w:rsidR="005D6BBD">
        <w:rPr>
          <w:vertAlign w:val="superscript"/>
        </w:rPr>
        <w:t>-</w:t>
      </w:r>
      <w:r w:rsidR="00B909C0">
        <w:rPr>
          <w:vertAlign w:val="superscript"/>
        </w:rPr>
        <w:t>4</w:t>
      </w:r>
      <w:r w:rsidR="007D2C60">
        <w:t xml:space="preserve"> algae, and 5</w:t>
      </w:r>
      <w:r w:rsidR="007D2C60">
        <w:rPr>
          <w:vertAlign w:val="superscript"/>
        </w:rPr>
        <w:t>3</w:t>
      </w:r>
      <w:r w:rsidR="007D2C60">
        <w:t xml:space="preserve"> nematodes. </w:t>
      </w:r>
      <w:r w:rsidR="00880891">
        <w:t>Together</w:t>
      </w:r>
      <w:r w:rsidR="00BE433D">
        <w:t>,</w:t>
      </w:r>
      <w:r w:rsidR="00880891">
        <w:t xml:space="preserve"> the biotic and abiotic factors f</w:t>
      </w:r>
      <w:r w:rsidR="00B909C0">
        <w:t>orm</w:t>
      </w:r>
      <w:r w:rsidR="00512ADA">
        <w:t xml:space="preserve"> architectures</w:t>
      </w:r>
      <w:r w:rsidR="00E06FD4">
        <w:t xml:space="preserve"> around plant roots, known a</w:t>
      </w:r>
      <w:r w:rsidR="00117E79">
        <w:t>s the rhizosphere, that provide favorable conditions</w:t>
      </w:r>
      <w:r w:rsidR="00E06FD4">
        <w:t xml:space="preserve"> for soil microorganisms.</w:t>
      </w:r>
      <w:r w:rsidR="00512ADA">
        <w:t xml:space="preserve"> </w:t>
      </w:r>
    </w:p>
    <w:p w14:paraId="7A29D34F" w14:textId="77777777" w:rsidR="00A87360" w:rsidRDefault="00A87360" w:rsidP="00E06FD4"/>
    <w:p w14:paraId="530478FF" w14:textId="73218E33" w:rsidR="00E06FD4" w:rsidRDefault="00522E35" w:rsidP="00E06FD4">
      <w:r>
        <w:t>B</w:t>
      </w:r>
      <w:r w:rsidR="00930714">
        <w:t>iotic and abiotic fac</w:t>
      </w:r>
      <w:r w:rsidR="00C06040">
        <w:t>tors</w:t>
      </w:r>
      <w:r w:rsidR="001A16B1">
        <w:t xml:space="preserve"> promote life in soils</w:t>
      </w:r>
      <w:r w:rsidR="0055371F">
        <w:t>. However</w:t>
      </w:r>
      <w:r w:rsidR="00930714">
        <w:t xml:space="preserve">, they also contribute stressful </w:t>
      </w:r>
      <w:r w:rsidR="00E61C52">
        <w:t>dynamics that limit microbes</w:t>
      </w:r>
      <w:r w:rsidR="00930714">
        <w:t xml:space="preserve">. Biotic stress involves competition amongst life to </w:t>
      </w:r>
      <w:r w:rsidR="00B909C0">
        <w:t xml:space="preserve">adapt and survive </w:t>
      </w:r>
      <w:r w:rsidR="00930714">
        <w:t xml:space="preserve">in environmental conditions. </w:t>
      </w:r>
      <w:r w:rsidR="001A16B1">
        <w:t xml:space="preserve">For example, microbes can secrete </w:t>
      </w:r>
      <w:r w:rsidR="00C06040">
        <w:t xml:space="preserve">inhibitory or toxic substances </w:t>
      </w:r>
      <w:r w:rsidR="001A16B1">
        <w:t>to h</w:t>
      </w:r>
      <w:r w:rsidR="00DF38F6">
        <w:t>arm neighboring microorganisms</w:t>
      </w:r>
      <w:r w:rsidR="008F6EE7">
        <w:t xml:space="preserve">. </w:t>
      </w:r>
      <w:r w:rsidR="008F6EE7" w:rsidRPr="008F6EE7">
        <w:rPr>
          <w:i/>
        </w:rPr>
        <w:t>Penicillium notatum</w:t>
      </w:r>
      <w:r w:rsidR="008F6EE7">
        <w:rPr>
          <w:i/>
        </w:rPr>
        <w:t xml:space="preserve"> </w:t>
      </w:r>
      <w:r w:rsidR="008F6EE7">
        <w:t>is a notorious fungus, as it reduces competition for nutrients by producing an ant</w:t>
      </w:r>
      <w:r w:rsidR="007131F9">
        <w:t>imicrobial, which humans harvest</w:t>
      </w:r>
      <w:r w:rsidR="008F6EE7">
        <w:t xml:space="preserve"> to create the pharmaceutical penicillin. </w:t>
      </w:r>
      <w:r w:rsidR="00B670CE">
        <w:t xml:space="preserve">Abiotic stresses </w:t>
      </w:r>
      <w:r w:rsidR="007131F9">
        <w:t>arise from physical or chemical properties limit</w:t>
      </w:r>
      <w:r w:rsidR="0079194F">
        <w:t xml:space="preserve">ing microbial survival, such as </w:t>
      </w:r>
      <w:r w:rsidR="007131F9">
        <w:t xml:space="preserve">light, moisture, temperature, pH, </w:t>
      </w:r>
      <w:r w:rsidR="00B01971">
        <w:t xml:space="preserve">nutrients, </w:t>
      </w:r>
      <w:r w:rsidR="0079194F">
        <w:t>and texture</w:t>
      </w:r>
      <w:r w:rsidR="007131F9">
        <w:t xml:space="preserve">. </w:t>
      </w:r>
      <w:r w:rsidR="00B03D79">
        <w:t>Two common microbe groups</w:t>
      </w:r>
      <w:r w:rsidR="00117E79">
        <w:t xml:space="preserve"> visualized in</w:t>
      </w:r>
      <w:r w:rsidR="00B03D79">
        <w:t xml:space="preserve"> the contact slide assay, fungi</w:t>
      </w:r>
      <w:r w:rsidR="00117E79">
        <w:t xml:space="preserve"> and actinomycetes, are able to survive low moisture abiotic </w:t>
      </w:r>
      <w:r w:rsidR="00B03D79">
        <w:t>stresses,</w:t>
      </w:r>
      <w:r w:rsidR="00117E79">
        <w:t xml:space="preserve"> as they are </w:t>
      </w:r>
      <w:r w:rsidR="00470754">
        <w:t>the most desiccation resistant groups</w:t>
      </w:r>
      <w:r w:rsidR="00117E79">
        <w:t>.</w:t>
      </w:r>
    </w:p>
    <w:p w14:paraId="319C6B9F" w14:textId="77777777" w:rsidR="00A87360" w:rsidRDefault="00A87360" w:rsidP="00DB7992"/>
    <w:p w14:paraId="4F98C3A1" w14:textId="492C16AA" w:rsidR="00CC57A4" w:rsidRDefault="006F08EB" w:rsidP="00DB7992">
      <w:r>
        <w:t>Directly observing the interrelationships between soil organisms, particles, and behaviors within varying soil environments is difficult, but the contact slide assay, also known as the bur</w:t>
      </w:r>
      <w:r w:rsidR="009E2577">
        <w:t>i</w:t>
      </w:r>
      <w:r>
        <w:t xml:space="preserve">ed-slide technique, </w:t>
      </w:r>
      <w:r w:rsidR="00127E7A">
        <w:t xml:space="preserve">developed by Rossi </w:t>
      </w:r>
      <w:r w:rsidR="00127E7A" w:rsidRPr="00ED76D5">
        <w:rPr>
          <w:i/>
        </w:rPr>
        <w:t>et al.</w:t>
      </w:r>
      <w:r w:rsidR="00127E7A">
        <w:t xml:space="preserve"> (1936) </w:t>
      </w:r>
      <w:r>
        <w:t xml:space="preserve">provides a snapshot viewpoint into soil microbiology. </w:t>
      </w:r>
      <w:r w:rsidR="0087636E">
        <w:t>This method is useful for observing soil fungi, acti</w:t>
      </w:r>
      <w:r w:rsidR="00B03D79">
        <w:t>nomycetes, and bacteria via microscopy</w:t>
      </w:r>
      <w:r w:rsidR="0087636E">
        <w:t xml:space="preserve">. Although, it is not intended for microbial quantifications, as it only implies one small portion of a larger heterogeneous environment. </w:t>
      </w:r>
    </w:p>
    <w:p w14:paraId="58D97838" w14:textId="77777777" w:rsidR="00A87360" w:rsidRDefault="00A87360" w:rsidP="00DB7992"/>
    <w:p w14:paraId="5ACBFDFA" w14:textId="0CD80C7C" w:rsidR="00856913" w:rsidRPr="00DF38F6" w:rsidRDefault="000B795A" w:rsidP="00DB7992">
      <w:r>
        <w:t>This method is easily performed by b</w:t>
      </w:r>
      <w:r w:rsidR="00117E79">
        <w:t xml:space="preserve">urying a glass slide into soil for several days, then fixing the microorganisms on the slide with acetic acid. The microbes are stained with </w:t>
      </w:r>
      <w:commentRangeStart w:id="1"/>
      <w:commentRangeStart w:id="2"/>
      <w:r w:rsidR="00117E79">
        <w:t xml:space="preserve">Rose Bengal dye </w:t>
      </w:r>
      <w:commentRangeEnd w:id="1"/>
      <w:r w:rsidR="00FA092D">
        <w:rPr>
          <w:rStyle w:val="CommentReference"/>
        </w:rPr>
        <w:commentReference w:id="1"/>
      </w:r>
      <w:commentRangeEnd w:id="2"/>
      <w:r w:rsidR="00AA683A">
        <w:rPr>
          <w:rStyle w:val="CommentReference"/>
        </w:rPr>
        <w:commentReference w:id="2"/>
      </w:r>
      <w:r w:rsidR="00117E79">
        <w:t>and observed via microscopy using oil immersion on the 100</w:t>
      </w:r>
      <w:ins w:id="3" w:author="Andrew" w:date="2015-02-11T13:08:00Z">
        <w:r w:rsidR="00C630B3">
          <w:t>X</w:t>
        </w:r>
      </w:ins>
      <w:del w:id="4" w:author="Andrew" w:date="2015-02-11T13:08:00Z">
        <w:r w:rsidR="00117E79" w:rsidDel="00C630B3">
          <w:delText>x</w:delText>
        </w:r>
      </w:del>
      <w:r w:rsidR="00117E79">
        <w:t xml:space="preserve"> objective. </w:t>
      </w:r>
      <w:r w:rsidR="00CC57A4">
        <w:t xml:space="preserve">Three microbial groups can be distinguished, as </w:t>
      </w:r>
      <w:commentRangeStart w:id="5"/>
      <w:r w:rsidR="00CC57A4">
        <w:t>bacteria appear as small rounded shapes</w:t>
      </w:r>
      <w:commentRangeEnd w:id="5"/>
      <w:r w:rsidR="00C630B3">
        <w:rPr>
          <w:rStyle w:val="CommentReference"/>
        </w:rPr>
        <w:commentReference w:id="5"/>
      </w:r>
      <w:r w:rsidR="00CC57A4">
        <w:t>, actinomycetes filaments as thin strings, and fungal hyphae as thick threads.</w:t>
      </w:r>
      <w:r w:rsidR="00B03D79">
        <w:t xml:space="preserve"> </w:t>
      </w:r>
      <w:ins w:id="6" w:author="Ian Pepper" w:date="2015-02-16T14:05:00Z">
        <w:r w:rsidR="00AA683A">
          <w:t>In soil</w:t>
        </w:r>
      </w:ins>
      <w:ins w:id="7" w:author="Jacob Roundy" w:date="2015-02-19T11:30:00Z">
        <w:r w:rsidR="00D86C55">
          <w:t>,</w:t>
        </w:r>
      </w:ins>
      <w:ins w:id="8" w:author="Ian Pepper" w:date="2015-02-16T14:05:00Z">
        <w:r w:rsidR="00AA683A">
          <w:t xml:space="preserve"> almost all bacteria are smaller and rounder than those in pure culture due to nutritional stress</w:t>
        </w:r>
      </w:ins>
      <w:ins w:id="9" w:author="Jacob Roundy" w:date="2015-02-19T11:30:00Z">
        <w:r w:rsidR="00D86C55">
          <w:t>,</w:t>
        </w:r>
      </w:ins>
      <w:ins w:id="10" w:author="Ian Pepper" w:date="2015-02-16T14:05:00Z">
        <w:r w:rsidR="00AA683A">
          <w:t xml:space="preserve"> which causes shrinking and </w:t>
        </w:r>
      </w:ins>
      <w:ins w:id="11" w:author="Ian Pepper" w:date="2015-02-16T14:08:00Z">
        <w:r w:rsidR="004E24B0">
          <w:t>rounding</w:t>
        </w:r>
      </w:ins>
      <w:ins w:id="12" w:author="Ian Pepper" w:date="2015-02-16T14:05:00Z">
        <w:r w:rsidR="00AA683A">
          <w:t xml:space="preserve"> for a more favorable surface: volume ratio. </w:t>
        </w:r>
      </w:ins>
      <w:r w:rsidR="00B03D79">
        <w:t>The irregular dark shapes</w:t>
      </w:r>
      <w:r w:rsidR="008765DA">
        <w:t xml:space="preserve"> </w:t>
      </w:r>
      <w:r w:rsidR="00B03D79">
        <w:t>not stained are soil particles.</w:t>
      </w:r>
      <w:r w:rsidR="00CC57A4">
        <w:t xml:space="preserve"> </w:t>
      </w:r>
      <w:r w:rsidR="00B03D79">
        <w:t xml:space="preserve">Different nutrient amendments can be added to the soil to provide carbon and glucose sources that promote microbial growth and interactions. This technique allows </w:t>
      </w:r>
      <w:r w:rsidR="00817FA1">
        <w:t>for</w:t>
      </w:r>
      <w:r w:rsidR="00B03D79">
        <w:t xml:space="preserve"> easy observ</w:t>
      </w:r>
      <w:r w:rsidR="00817FA1">
        <w:t>ation of</w:t>
      </w:r>
      <w:r w:rsidR="00B03D79">
        <w:t xml:space="preserve"> soil microbiology and </w:t>
      </w:r>
      <w:r w:rsidR="00817FA1">
        <w:t xml:space="preserve">helps to </w:t>
      </w:r>
      <w:r w:rsidR="00B03D79">
        <w:t>identify several organisms present in the environment.</w:t>
      </w:r>
    </w:p>
    <w:p w14:paraId="33663B60" w14:textId="77777777" w:rsidR="00B03D79" w:rsidRDefault="00B03D79" w:rsidP="0002078B">
      <w:pPr>
        <w:rPr>
          <w:b/>
        </w:rPr>
      </w:pPr>
    </w:p>
    <w:p w14:paraId="475BA008" w14:textId="73E3A162" w:rsidR="00A15F28" w:rsidRDefault="006466F1" w:rsidP="0002078B">
      <w:pPr>
        <w:rPr>
          <w:b/>
        </w:rPr>
      </w:pPr>
      <w:r w:rsidRPr="006466F1">
        <w:rPr>
          <w:b/>
        </w:rPr>
        <w:lastRenderedPageBreak/>
        <w:t>Procedure:</w:t>
      </w:r>
    </w:p>
    <w:p w14:paraId="7EB32FA6" w14:textId="77777777" w:rsidR="006466F1" w:rsidRPr="002C0577" w:rsidRDefault="006466F1" w:rsidP="0002078B">
      <w:pPr>
        <w:rPr>
          <w:b/>
          <w:sz w:val="8"/>
          <w:szCs w:val="8"/>
        </w:rPr>
      </w:pPr>
    </w:p>
    <w:p w14:paraId="38F615C7" w14:textId="032F3F31" w:rsidR="00B67626" w:rsidRDefault="004F33BC" w:rsidP="00B67626">
      <w:r>
        <w:t>Part 1: Soil Slide</w:t>
      </w:r>
      <w:r w:rsidR="00B45120">
        <w:t xml:space="preserve"> Microcosm</w:t>
      </w:r>
      <w:r>
        <w:t xml:space="preserve"> Preparation</w:t>
      </w:r>
    </w:p>
    <w:p w14:paraId="48A63A9F" w14:textId="77777777" w:rsidR="00D7458F" w:rsidRPr="00D7458F" w:rsidRDefault="00D7458F" w:rsidP="00B67626">
      <w:pPr>
        <w:rPr>
          <w:sz w:val="8"/>
          <w:szCs w:val="8"/>
        </w:rPr>
      </w:pPr>
    </w:p>
    <w:p w14:paraId="259E7D7D" w14:textId="4914A942" w:rsidR="00DF4BEE" w:rsidRDefault="00CF2485" w:rsidP="00DF4BEE">
      <w:pPr>
        <w:pStyle w:val="ListParagraph"/>
        <w:numPr>
          <w:ilvl w:val="0"/>
          <w:numId w:val="4"/>
        </w:numPr>
      </w:pPr>
      <w:ins w:id="13" w:author="Jacob Roundy" w:date="2015-02-19T11:38:00Z">
        <w:r>
          <w:t xml:space="preserve">Collect garden soil from the surface (0-6” depth), and </w:t>
        </w:r>
      </w:ins>
      <w:del w:id="14" w:author="Jacob Roundy" w:date="2015-02-19T11:38:00Z">
        <w:r w:rsidR="00FB7308" w:rsidDel="00CF2485">
          <w:delText>W</w:delText>
        </w:r>
      </w:del>
      <w:ins w:id="15" w:author="Jacob Roundy" w:date="2015-02-19T11:38:00Z">
        <w:r>
          <w:t>w</w:t>
        </w:r>
      </w:ins>
      <w:r w:rsidR="00FB7308">
        <w:t xml:space="preserve">eigh 150 g </w:t>
      </w:r>
      <w:commentRangeStart w:id="16"/>
      <w:r w:rsidR="00FB7308">
        <w:t>soil</w:t>
      </w:r>
      <w:commentRangeEnd w:id="16"/>
      <w:r w:rsidR="00FA092D">
        <w:rPr>
          <w:rStyle w:val="CommentReference"/>
        </w:rPr>
        <w:commentReference w:id="16"/>
      </w:r>
      <w:r w:rsidR="00FB7308">
        <w:t xml:space="preserve"> into two separate cups</w:t>
      </w:r>
      <w:r w:rsidR="00DE51A2">
        <w:t>.</w:t>
      </w:r>
      <w:ins w:id="17" w:author="Ian Pepper" w:date="2015-02-16T14:07:00Z">
        <w:r w:rsidR="00473865">
          <w:t xml:space="preserve"> </w:t>
        </w:r>
        <w:del w:id="18" w:author="Jacob Roundy" w:date="2015-02-19T11:38:00Z">
          <w:r w:rsidR="00473865" w:rsidDel="00CF2485">
            <w:delText>A good soil to use would be a garden soil collected from the surface (0-6” depth)</w:delText>
          </w:r>
        </w:del>
      </w:ins>
      <w:ins w:id="19" w:author="Jacob Roundy" w:date="2015-02-19T11:36:00Z">
        <w:r>
          <w:br/>
        </w:r>
      </w:ins>
    </w:p>
    <w:p w14:paraId="3109D96B" w14:textId="7C952B6D" w:rsidR="00FB7308" w:rsidRDefault="00FB7308" w:rsidP="00FB7308">
      <w:pPr>
        <w:pStyle w:val="ListParagraph"/>
        <w:numPr>
          <w:ilvl w:val="1"/>
          <w:numId w:val="4"/>
        </w:numPr>
      </w:pPr>
      <w:r>
        <w:t>If soil has high density of organic matter, weigh 100 g</w:t>
      </w:r>
      <w:r w:rsidR="00DE51A2">
        <w:t>.</w:t>
      </w:r>
      <w:r w:rsidR="0055371F">
        <w:br/>
      </w:r>
    </w:p>
    <w:p w14:paraId="12B612F3" w14:textId="01AFE093" w:rsidR="00FB7308" w:rsidRDefault="00FB7308" w:rsidP="00DF4BEE">
      <w:pPr>
        <w:pStyle w:val="ListParagraph"/>
        <w:numPr>
          <w:ilvl w:val="0"/>
          <w:numId w:val="4"/>
        </w:numPr>
      </w:pPr>
      <w:r>
        <w:t>Label one cup “Treatment”</w:t>
      </w:r>
      <w:r w:rsidR="00B325C7">
        <w:t xml:space="preserve"> </w:t>
      </w:r>
      <w:r>
        <w:t xml:space="preserve">and the other </w:t>
      </w:r>
      <w:r w:rsidR="00DE51A2">
        <w:t>“Control.”</w:t>
      </w:r>
      <w:r w:rsidR="0055371F">
        <w:br/>
      </w:r>
    </w:p>
    <w:p w14:paraId="6C7EA32E" w14:textId="38AE1AE0" w:rsidR="00FB7308" w:rsidRDefault="00FB7308" w:rsidP="00DF4BEE">
      <w:pPr>
        <w:pStyle w:val="ListParagraph"/>
        <w:numPr>
          <w:ilvl w:val="0"/>
          <w:numId w:val="4"/>
        </w:numPr>
      </w:pPr>
      <w:r>
        <w:t xml:space="preserve">Calculate amount of water </w:t>
      </w:r>
      <w:r w:rsidR="0014737C">
        <w:t>needed</w:t>
      </w:r>
      <w:r>
        <w:t xml:space="preserve"> to alter moisture content</w:t>
      </w:r>
      <w:r w:rsidR="00DE51A2">
        <w:t>.</w:t>
      </w:r>
      <w:r>
        <w:t xml:space="preserve"> </w:t>
      </w:r>
      <w:r w:rsidR="00CF2485">
        <w:br/>
      </w:r>
    </w:p>
    <w:p w14:paraId="3DC8A571" w14:textId="6371938E" w:rsidR="00DE51A2" w:rsidRDefault="00DE51A2" w:rsidP="00DE51A2">
      <w:pPr>
        <w:pStyle w:val="ListParagraph"/>
        <w:numPr>
          <w:ilvl w:val="1"/>
          <w:numId w:val="4"/>
        </w:numPr>
      </w:pPr>
      <w:r>
        <w:t>Moisture content is often close to field capacity.</w:t>
      </w:r>
    </w:p>
    <w:p w14:paraId="2B81E3B8" w14:textId="443225DD" w:rsidR="00FB7308" w:rsidRDefault="00FB7308" w:rsidP="00FB7308"/>
    <w:p w14:paraId="0DF5CED2" w14:textId="18768A28" w:rsidR="00FB7308" w:rsidRDefault="00FB7308" w:rsidP="00FB7308">
      <w:pPr>
        <w:ind w:left="1440"/>
      </w:pPr>
      <w:r>
        <w:t xml:space="preserve">Soil Moisture Content =  </w:t>
      </w:r>
      <w:r w:rsidR="0014737C">
        <w:rPr>
          <w:u w:val="single"/>
        </w:rPr>
        <w:t>Moist</w:t>
      </w:r>
      <w:r w:rsidRPr="004E5596">
        <w:rPr>
          <w:u w:val="single"/>
        </w:rPr>
        <w:t xml:space="preserve"> Soil (g) – Dry Soil (g)</w:t>
      </w:r>
      <w:r w:rsidR="004E5596">
        <w:t xml:space="preserve">     x   100</w:t>
      </w:r>
    </w:p>
    <w:p w14:paraId="7B53E771" w14:textId="169EDF53" w:rsidR="004E5596" w:rsidRDefault="004E5596" w:rsidP="00FB7308">
      <w:pPr>
        <w:ind w:left="1440"/>
      </w:pPr>
      <w:r>
        <w:tab/>
      </w:r>
      <w:r>
        <w:tab/>
      </w:r>
      <w:r>
        <w:tab/>
      </w:r>
      <w:r>
        <w:tab/>
        <w:t xml:space="preserve">       </w:t>
      </w:r>
      <w:r w:rsidR="0014737C">
        <w:t xml:space="preserve">  </w:t>
      </w:r>
      <w:r>
        <w:t>Dry Soil (g)</w:t>
      </w:r>
    </w:p>
    <w:p w14:paraId="654341E3" w14:textId="77777777" w:rsidR="0014737C" w:rsidRDefault="0014737C" w:rsidP="00FB7308">
      <w:pPr>
        <w:ind w:left="1440"/>
      </w:pPr>
    </w:p>
    <w:p w14:paraId="1C884894" w14:textId="53471123" w:rsidR="0014737C" w:rsidRDefault="00DE51A2" w:rsidP="0014737C">
      <w:pPr>
        <w:pStyle w:val="ListParagraph"/>
        <w:numPr>
          <w:ilvl w:val="0"/>
          <w:numId w:val="4"/>
        </w:numPr>
      </w:pPr>
      <w:r>
        <w:t>Measure amount of distilled water with a graduated cylinder.</w:t>
      </w:r>
      <w:r w:rsidR="0055371F">
        <w:br/>
      </w:r>
    </w:p>
    <w:p w14:paraId="133F67E0" w14:textId="68694C39" w:rsidR="00DE51A2" w:rsidRDefault="00DE51A2" w:rsidP="0014737C">
      <w:pPr>
        <w:pStyle w:val="ListParagraph"/>
        <w:numPr>
          <w:ilvl w:val="0"/>
          <w:numId w:val="4"/>
        </w:numPr>
      </w:pPr>
      <w:r>
        <w:t>Pour amount of distilled water into two vials.</w:t>
      </w:r>
      <w:r w:rsidR="0055371F">
        <w:br/>
      </w:r>
    </w:p>
    <w:p w14:paraId="261201C2" w14:textId="2A9E15C1" w:rsidR="00DE51A2" w:rsidRDefault="00DE51A2" w:rsidP="0014737C">
      <w:pPr>
        <w:pStyle w:val="ListParagraph"/>
        <w:numPr>
          <w:ilvl w:val="0"/>
          <w:numId w:val="4"/>
        </w:numPr>
      </w:pPr>
      <w:r>
        <w:t>Label one vial “Treatment” and the other “Control.”</w:t>
      </w:r>
      <w:r w:rsidR="0055371F">
        <w:br/>
      </w:r>
    </w:p>
    <w:p w14:paraId="44215986" w14:textId="729BC3DD" w:rsidR="00DE51A2" w:rsidRDefault="00DE51A2" w:rsidP="0055371F">
      <w:pPr>
        <w:pStyle w:val="ListParagraph"/>
        <w:numPr>
          <w:ilvl w:val="0"/>
          <w:numId w:val="4"/>
        </w:numPr>
      </w:pPr>
      <w:r>
        <w:t>Amend the water in the “Treatment” vial with enough glucose for a final soil glucose</w:t>
      </w:r>
      <w:r w:rsidR="005455FD">
        <w:t xml:space="preserve"> concentration of </w:t>
      </w:r>
      <w:r w:rsidR="00FA092D">
        <w:t>1%</w:t>
      </w:r>
      <w:r w:rsidR="00840030">
        <w:t>, according</w:t>
      </w:r>
      <w:r w:rsidR="005455FD">
        <w:t xml:space="preserve"> to</w:t>
      </w:r>
      <w:r>
        <w:t xml:space="preserve"> a dry weight basis</w:t>
      </w:r>
      <w:r w:rsidR="005455FD">
        <w:t xml:space="preserve"> in the “Treatment” soil</w:t>
      </w:r>
      <w:r w:rsidR="00840030">
        <w:t>.</w:t>
      </w:r>
      <w:r w:rsidR="0055371F">
        <w:br/>
      </w:r>
    </w:p>
    <w:p w14:paraId="48A08E9E" w14:textId="42FD69D8" w:rsidR="006B78D7" w:rsidRDefault="006B78D7" w:rsidP="006B78D7">
      <w:pPr>
        <w:pStyle w:val="ListParagraph"/>
        <w:numPr>
          <w:ilvl w:val="0"/>
          <w:numId w:val="4"/>
        </w:numPr>
      </w:pPr>
      <w:r>
        <w:t xml:space="preserve">Add 200 mg </w:t>
      </w:r>
      <w:commentRangeStart w:id="20"/>
      <w:r>
        <w:t>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commentRangeEnd w:id="20"/>
      <w:r w:rsidR="00FA092D">
        <w:rPr>
          <w:rStyle w:val="CommentReference"/>
        </w:rPr>
        <w:commentReference w:id="20"/>
      </w:r>
      <w:r>
        <w:t xml:space="preserve"> into the “Treatment” vial and stir to dissolve the amendments.</w:t>
      </w:r>
      <w:ins w:id="21" w:author="Ian Pepper" w:date="2015-02-16T14:07:00Z">
        <w:r w:rsidR="00473865">
          <w:t xml:space="preserve"> The nitrate serves as a nitrogen source of nutrients for the soil microbes.</w:t>
        </w:r>
      </w:ins>
      <w:r w:rsidR="0055371F">
        <w:br/>
      </w:r>
    </w:p>
    <w:p w14:paraId="16C59CC1" w14:textId="68E4AF3C" w:rsidR="006B78D7" w:rsidRDefault="006B78D7" w:rsidP="006B78D7">
      <w:pPr>
        <w:pStyle w:val="ListParagraph"/>
        <w:numPr>
          <w:ilvl w:val="0"/>
          <w:numId w:val="4"/>
        </w:numPr>
      </w:pPr>
      <w:r>
        <w:t xml:space="preserve">Do </w:t>
      </w:r>
      <w:r w:rsidR="008778D9">
        <w:t>not</w:t>
      </w:r>
      <w:r>
        <w:t xml:space="preserve"> amend the “Control” vial.</w:t>
      </w:r>
      <w:r w:rsidR="0055371F">
        <w:br/>
      </w:r>
    </w:p>
    <w:p w14:paraId="47F8BB7C" w14:textId="29E5E4CC" w:rsidR="006B78D7" w:rsidRDefault="006B78D7" w:rsidP="006B78D7">
      <w:pPr>
        <w:pStyle w:val="ListParagraph"/>
        <w:numPr>
          <w:ilvl w:val="0"/>
          <w:numId w:val="4"/>
        </w:numPr>
      </w:pPr>
      <w:r>
        <w:t xml:space="preserve">In </w:t>
      </w:r>
      <w:commentRangeStart w:id="22"/>
      <w:r>
        <w:t>small aliquots</w:t>
      </w:r>
      <w:commentRangeEnd w:id="22"/>
      <w:ins w:id="23" w:author="Ian Pepper" w:date="2015-02-16T14:07:00Z">
        <w:r w:rsidR="00473865">
          <w:t xml:space="preserve"> of approximately 50 mg</w:t>
        </w:r>
      </w:ins>
      <w:r w:rsidR="00FA092D">
        <w:rPr>
          <w:rStyle w:val="CommentReference"/>
        </w:rPr>
        <w:commentReference w:id="22"/>
      </w:r>
      <w:r>
        <w:t>, mix the contents of the “Treatment” vial into the “Treatment” cup.</w:t>
      </w:r>
      <w:r w:rsidR="00A87360">
        <w:br/>
      </w:r>
    </w:p>
    <w:p w14:paraId="49479F23" w14:textId="48D92A7F" w:rsidR="006B78D7" w:rsidRDefault="006B78D7" w:rsidP="006B78D7">
      <w:pPr>
        <w:pStyle w:val="ListParagraph"/>
        <w:numPr>
          <w:ilvl w:val="1"/>
          <w:numId w:val="4"/>
        </w:numPr>
      </w:pPr>
      <w:r>
        <w:t>Stir with a spatula after each aliquot addition</w:t>
      </w:r>
      <w:r w:rsidR="009E2577">
        <w:t>.</w:t>
      </w:r>
      <w:r w:rsidR="0055371F">
        <w:br/>
      </w:r>
    </w:p>
    <w:p w14:paraId="6227D0F8" w14:textId="73872186" w:rsidR="006B78D7" w:rsidRDefault="006B78D7" w:rsidP="006B78D7">
      <w:pPr>
        <w:pStyle w:val="ListParagraph"/>
        <w:numPr>
          <w:ilvl w:val="0"/>
          <w:numId w:val="4"/>
        </w:numPr>
      </w:pPr>
      <w:r>
        <w:t>In small aliquots, mix the contents of the “Control” vial into the “Control” cup</w:t>
      </w:r>
      <w:r w:rsidR="00B325C7">
        <w:t>.</w:t>
      </w:r>
      <w:r w:rsidR="00A87360">
        <w:br/>
      </w:r>
    </w:p>
    <w:p w14:paraId="54533449" w14:textId="67BFA9CA" w:rsidR="006B78D7" w:rsidRDefault="006B78D7" w:rsidP="006B78D7">
      <w:pPr>
        <w:pStyle w:val="ListParagraph"/>
        <w:numPr>
          <w:ilvl w:val="1"/>
          <w:numId w:val="4"/>
        </w:numPr>
      </w:pPr>
      <w:r>
        <w:t>Stir with a spatula after each aliquot addition.</w:t>
      </w:r>
      <w:r w:rsidR="0055371F">
        <w:br/>
      </w:r>
    </w:p>
    <w:p w14:paraId="03938B41" w14:textId="0CA5AB86" w:rsidR="006B78D7" w:rsidRDefault="002C1BAF" w:rsidP="006B78D7">
      <w:pPr>
        <w:pStyle w:val="ListParagraph"/>
        <w:numPr>
          <w:ilvl w:val="0"/>
          <w:numId w:val="4"/>
        </w:numPr>
      </w:pPr>
      <w:r>
        <w:t>Label four clean microscope slides: two “Treatment</w:t>
      </w:r>
      <w:r w:rsidR="00840030">
        <w:t>”</w:t>
      </w:r>
      <w:r>
        <w:t xml:space="preserve"> and two “Control” slides.</w:t>
      </w:r>
      <w:r w:rsidR="0055371F">
        <w:br/>
      </w:r>
    </w:p>
    <w:p w14:paraId="5A2D9EF3" w14:textId="221E1375" w:rsidR="002C1BAF" w:rsidRDefault="00E34167" w:rsidP="006B78D7">
      <w:pPr>
        <w:pStyle w:val="ListParagraph"/>
        <w:numPr>
          <w:ilvl w:val="0"/>
          <w:numId w:val="4"/>
        </w:numPr>
      </w:pPr>
      <w:r>
        <w:t>I</w:t>
      </w:r>
      <w:r w:rsidR="002C1BAF">
        <w:t>nsert the two “Treatment” slides into the “Treatment” soil cup.</w:t>
      </w:r>
      <w:r w:rsidR="00A87360">
        <w:br/>
      </w:r>
    </w:p>
    <w:p w14:paraId="395E0E98" w14:textId="76DD3A0E" w:rsidR="002C1BAF" w:rsidRDefault="002C1BAF" w:rsidP="002C1BAF">
      <w:pPr>
        <w:pStyle w:val="ListParagraph"/>
        <w:numPr>
          <w:ilvl w:val="1"/>
          <w:numId w:val="4"/>
        </w:numPr>
      </w:pPr>
      <w:r>
        <w:lastRenderedPageBreak/>
        <w:t>Leave 2 cm of each slide projecting above the soil surface.</w:t>
      </w:r>
      <w:r w:rsidR="00A87360">
        <w:br/>
      </w:r>
    </w:p>
    <w:p w14:paraId="7623741F" w14:textId="4AB1E655" w:rsidR="002C1BAF" w:rsidRDefault="002C1BAF" w:rsidP="002C1BAF">
      <w:pPr>
        <w:pStyle w:val="ListParagraph"/>
        <w:numPr>
          <w:ilvl w:val="1"/>
          <w:numId w:val="4"/>
        </w:numPr>
      </w:pPr>
      <w:r>
        <w:t>Ensure to leave a gap between the two slides.</w:t>
      </w:r>
      <w:r w:rsidR="0055371F">
        <w:br/>
      </w:r>
    </w:p>
    <w:p w14:paraId="7C59A4C4" w14:textId="20092106" w:rsidR="002C1BAF" w:rsidRDefault="00E34167" w:rsidP="002C1BAF">
      <w:pPr>
        <w:pStyle w:val="ListParagraph"/>
        <w:numPr>
          <w:ilvl w:val="0"/>
          <w:numId w:val="4"/>
        </w:numPr>
      </w:pPr>
      <w:r>
        <w:t>I</w:t>
      </w:r>
      <w:r w:rsidR="002C1BAF">
        <w:t>nsert the two “Control” slides into the “Control” soil cup.</w:t>
      </w:r>
      <w:r w:rsidR="00A87360">
        <w:br/>
      </w:r>
    </w:p>
    <w:p w14:paraId="1612EF83" w14:textId="1944B96D" w:rsidR="002C1BAF" w:rsidRDefault="002C1BAF" w:rsidP="002C1BAF">
      <w:pPr>
        <w:pStyle w:val="ListParagraph"/>
        <w:numPr>
          <w:ilvl w:val="1"/>
          <w:numId w:val="4"/>
        </w:numPr>
      </w:pPr>
      <w:r>
        <w:t>Leave 2 cm of each slide projecting above the soil surface.</w:t>
      </w:r>
      <w:r w:rsidR="00A87360">
        <w:br/>
      </w:r>
    </w:p>
    <w:p w14:paraId="6F7B3540" w14:textId="25DE1CA1" w:rsidR="002C1BAF" w:rsidRDefault="002C1BAF" w:rsidP="002C1BAF">
      <w:pPr>
        <w:pStyle w:val="ListParagraph"/>
        <w:numPr>
          <w:ilvl w:val="1"/>
          <w:numId w:val="4"/>
        </w:numPr>
      </w:pPr>
      <w:r>
        <w:t>Ensure to leave a gap between the two slides.</w:t>
      </w:r>
      <w:r w:rsidR="0055371F">
        <w:br/>
      </w:r>
    </w:p>
    <w:p w14:paraId="433250FC" w14:textId="5F5F1929" w:rsidR="002C1BAF" w:rsidRDefault="002C1BAF" w:rsidP="002C1BAF">
      <w:pPr>
        <w:pStyle w:val="ListParagraph"/>
        <w:numPr>
          <w:ilvl w:val="0"/>
          <w:numId w:val="4"/>
        </w:numPr>
      </w:pPr>
      <w:r>
        <w:t>Cover the cups with plastic wrap and secure it with a rubber band.</w:t>
      </w:r>
      <w:r w:rsidR="0055371F">
        <w:br/>
      </w:r>
    </w:p>
    <w:p w14:paraId="27C28BD4" w14:textId="09EE8D28" w:rsidR="002C1BAF" w:rsidRDefault="002C1BAF" w:rsidP="002C1BAF">
      <w:pPr>
        <w:pStyle w:val="ListParagraph"/>
        <w:numPr>
          <w:ilvl w:val="0"/>
          <w:numId w:val="4"/>
        </w:numPr>
      </w:pPr>
      <w:r>
        <w:t>Puncture</w:t>
      </w:r>
      <w:r w:rsidR="00503DE3">
        <w:t xml:space="preserve"> the wrap several times to allow air, but still prevent excessive evaporation.</w:t>
      </w:r>
      <w:r w:rsidR="0055371F">
        <w:br/>
      </w:r>
    </w:p>
    <w:p w14:paraId="649C85AC" w14:textId="1FA9DD4C" w:rsidR="00503DE3" w:rsidRDefault="00503DE3" w:rsidP="002C1BAF">
      <w:pPr>
        <w:pStyle w:val="ListParagraph"/>
        <w:numPr>
          <w:ilvl w:val="0"/>
          <w:numId w:val="4"/>
        </w:numPr>
      </w:pPr>
      <w:r>
        <w:t>Record the weight of both cups.</w:t>
      </w:r>
      <w:r w:rsidR="0055371F">
        <w:br/>
      </w:r>
    </w:p>
    <w:p w14:paraId="14AE0476" w14:textId="5CB5FCFB" w:rsidR="002C1BAF" w:rsidRDefault="00503DE3" w:rsidP="002C1BAF">
      <w:pPr>
        <w:pStyle w:val="ListParagraph"/>
        <w:numPr>
          <w:ilvl w:val="0"/>
          <w:numId w:val="4"/>
        </w:numPr>
      </w:pPr>
      <w:r>
        <w:t xml:space="preserve">Incubate the soil-filled cups at room temperature in a designated area/incubator for </w:t>
      </w:r>
      <w:r w:rsidR="00FA092D">
        <w:t xml:space="preserve">7 </w:t>
      </w:r>
      <w:r>
        <w:t xml:space="preserve">days. </w:t>
      </w:r>
    </w:p>
    <w:p w14:paraId="123F7D51" w14:textId="77777777" w:rsidR="00B33F30" w:rsidRDefault="00B33F30" w:rsidP="00B67626"/>
    <w:p w14:paraId="04BAF480" w14:textId="3065C5A5" w:rsidR="00B67626" w:rsidRDefault="004F33BC" w:rsidP="00B67626">
      <w:r>
        <w:t>Part 2: Slide Staining and Microscopy</w:t>
      </w:r>
    </w:p>
    <w:p w14:paraId="7B5C8B01" w14:textId="03FBC9CA" w:rsidR="00B67626" w:rsidRPr="00503DE3" w:rsidRDefault="00B67626" w:rsidP="00B67626">
      <w:pPr>
        <w:rPr>
          <w:noProof/>
          <w:sz w:val="8"/>
          <w:szCs w:val="8"/>
        </w:rPr>
      </w:pPr>
    </w:p>
    <w:p w14:paraId="54FDD998" w14:textId="529B7510" w:rsidR="00E34167" w:rsidRDefault="00E34167" w:rsidP="00503DE3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Record the weight of both cups.</w:t>
      </w:r>
      <w:r w:rsidR="0055371F">
        <w:rPr>
          <w:noProof/>
        </w:rPr>
        <w:br/>
      </w:r>
    </w:p>
    <w:p w14:paraId="3628CA5D" w14:textId="30E6D974" w:rsidR="00503DE3" w:rsidRDefault="00E34167" w:rsidP="00503DE3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Calculate the soil moi</w:t>
      </w:r>
      <w:r w:rsidR="009E2577">
        <w:rPr>
          <w:noProof/>
        </w:rPr>
        <w:t>s</w:t>
      </w:r>
      <w:r>
        <w:rPr>
          <w:noProof/>
        </w:rPr>
        <w:t>ture at the time of slide removal.</w:t>
      </w:r>
      <w:r w:rsidR="0055371F">
        <w:rPr>
          <w:noProof/>
        </w:rPr>
        <w:br/>
      </w:r>
    </w:p>
    <w:p w14:paraId="0AA6FDD7" w14:textId="09A21B44" w:rsidR="00E34167" w:rsidRDefault="00E34167" w:rsidP="00503DE3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Remove the two slides from each cup by pressing each slide to an inclined position and withdrawing so the upper face of the slide is not disturbed.</w:t>
      </w:r>
      <w:r w:rsidR="0055371F">
        <w:rPr>
          <w:noProof/>
        </w:rPr>
        <w:br/>
      </w:r>
    </w:p>
    <w:p w14:paraId="306D465D" w14:textId="2823701C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 xml:space="preserve">Identify and mark the side of the slide </w:t>
      </w:r>
      <w:r w:rsidR="008778D9">
        <w:rPr>
          <w:noProof/>
        </w:rPr>
        <w:t>to</w:t>
      </w:r>
      <w:r>
        <w:rPr>
          <w:noProof/>
        </w:rPr>
        <w:t xml:space="preserve"> be stained and observed.</w:t>
      </w:r>
      <w:r w:rsidR="0055371F">
        <w:rPr>
          <w:noProof/>
        </w:rPr>
        <w:br/>
      </w:r>
    </w:p>
    <w:p w14:paraId="562EB0EF" w14:textId="728229FA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Gently tap the slides on the bench top to remove large soil particles.</w:t>
      </w:r>
      <w:r w:rsidR="0055371F">
        <w:rPr>
          <w:noProof/>
        </w:rPr>
        <w:br/>
      </w:r>
    </w:p>
    <w:p w14:paraId="5817FDB9" w14:textId="423D6B1C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Using a damp paper towel, clean the lower face of the slides.</w:t>
      </w:r>
      <w:r w:rsidR="008778D9">
        <w:rPr>
          <w:noProof/>
        </w:rPr>
        <w:br/>
      </w:r>
      <w:r>
        <w:rPr>
          <w:noProof/>
        </w:rPr>
        <w:t xml:space="preserve"> </w:t>
      </w:r>
    </w:p>
    <w:p w14:paraId="2826B7BE" w14:textId="3D80BB6C" w:rsidR="00FC161B" w:rsidRDefault="00FC161B" w:rsidP="00FC161B">
      <w:pPr>
        <w:pStyle w:val="ListParagraph"/>
        <w:numPr>
          <w:ilvl w:val="1"/>
          <w:numId w:val="6"/>
        </w:numPr>
        <w:rPr>
          <w:noProof/>
        </w:rPr>
      </w:pPr>
      <w:r>
        <w:rPr>
          <w:noProof/>
        </w:rPr>
        <w:t>Dry the slides at room temperature.</w:t>
      </w:r>
      <w:r w:rsidR="0055371F">
        <w:rPr>
          <w:noProof/>
        </w:rPr>
        <w:br/>
      </w:r>
    </w:p>
    <w:p w14:paraId="224549A5" w14:textId="4CB70139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Wearing protective goggles and holding each slide with forceps, immerse the slides into 40% (v/v) acetic acid for 1 – 3 min under a fume hood.</w:t>
      </w:r>
      <w:r w:rsidR="0055371F">
        <w:rPr>
          <w:noProof/>
        </w:rPr>
        <w:br/>
      </w:r>
    </w:p>
    <w:p w14:paraId="34E32CDF" w14:textId="1B7B94F1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Wash off the excess acid under a gentle stream of water.</w:t>
      </w:r>
      <w:r w:rsidR="0055371F">
        <w:rPr>
          <w:noProof/>
        </w:rPr>
        <w:br/>
      </w:r>
    </w:p>
    <w:p w14:paraId="0A3D25E1" w14:textId="4942FA4C" w:rsidR="00FC161B" w:rsidRDefault="00FC161B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Using a dropper bottle, cover the surface of the slides with phenolic Rose Bengal</w:t>
      </w:r>
      <w:r w:rsidR="00A5356C">
        <w:rPr>
          <w:noProof/>
        </w:rPr>
        <w:t xml:space="preserve"> (</w:t>
      </w:r>
      <w:r w:rsidR="00A5356C" w:rsidRPr="00ED76D5">
        <w:rPr>
          <w:b/>
          <w:noProof/>
        </w:rPr>
        <w:t xml:space="preserve">Figure </w:t>
      </w:r>
      <w:r w:rsidR="008F6F50" w:rsidRPr="00ED76D5">
        <w:rPr>
          <w:b/>
          <w:noProof/>
        </w:rPr>
        <w:t>1</w:t>
      </w:r>
      <w:r w:rsidR="00A5356C">
        <w:rPr>
          <w:noProof/>
        </w:rPr>
        <w:t>)</w:t>
      </w:r>
      <w:r>
        <w:rPr>
          <w:noProof/>
        </w:rPr>
        <w:t>.</w:t>
      </w:r>
      <w:r w:rsidR="008778D9">
        <w:rPr>
          <w:noProof/>
        </w:rPr>
        <w:br/>
      </w:r>
    </w:p>
    <w:p w14:paraId="449625CD" w14:textId="29890962" w:rsidR="00FC161B" w:rsidRDefault="00FC161B" w:rsidP="00FC161B">
      <w:pPr>
        <w:pStyle w:val="ListParagraph"/>
        <w:numPr>
          <w:ilvl w:val="1"/>
          <w:numId w:val="6"/>
        </w:numPr>
        <w:rPr>
          <w:noProof/>
        </w:rPr>
      </w:pPr>
      <w:r>
        <w:rPr>
          <w:noProof/>
        </w:rPr>
        <w:t>Support the slide on a stai</w:t>
      </w:r>
      <w:r w:rsidR="00A5356C">
        <w:rPr>
          <w:noProof/>
        </w:rPr>
        <w:t>n</w:t>
      </w:r>
      <w:r>
        <w:rPr>
          <w:noProof/>
        </w:rPr>
        <w:t>ing rack over a container to catch the excess stain.</w:t>
      </w:r>
      <w:r w:rsidR="008778D9">
        <w:rPr>
          <w:noProof/>
        </w:rPr>
        <w:br/>
      </w:r>
    </w:p>
    <w:p w14:paraId="3A8B8B5A" w14:textId="76E91C72" w:rsidR="00FC161B" w:rsidRDefault="00FC161B" w:rsidP="00FC161B">
      <w:pPr>
        <w:pStyle w:val="ListParagraph"/>
        <w:numPr>
          <w:ilvl w:val="1"/>
          <w:numId w:val="6"/>
        </w:numPr>
        <w:rPr>
          <w:noProof/>
        </w:rPr>
      </w:pPr>
      <w:r>
        <w:rPr>
          <w:noProof/>
        </w:rPr>
        <w:lastRenderedPageBreak/>
        <w:t>Be careful, do not was</w:t>
      </w:r>
      <w:r w:rsidR="00A5356C">
        <w:rPr>
          <w:noProof/>
        </w:rPr>
        <w:t>h</w:t>
      </w:r>
      <w:r>
        <w:rPr>
          <w:noProof/>
        </w:rPr>
        <w:t xml:space="preserve"> with force that </w:t>
      </w:r>
      <w:r w:rsidR="008778D9">
        <w:rPr>
          <w:noProof/>
        </w:rPr>
        <w:t>may</w:t>
      </w:r>
      <w:r>
        <w:rPr>
          <w:noProof/>
        </w:rPr>
        <w:t xml:space="preserve"> remove microorganisms from the surface of the slides.</w:t>
      </w:r>
      <w:r w:rsidR="0055371F">
        <w:rPr>
          <w:noProof/>
        </w:rPr>
        <w:br/>
      </w:r>
    </w:p>
    <w:p w14:paraId="3FC16641" w14:textId="7C8A40B1" w:rsidR="00FC161B" w:rsidRDefault="00A506EE" w:rsidP="00FC161B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 xml:space="preserve">Stain the slides for 5 – 10 min. </w:t>
      </w:r>
      <w:r w:rsidR="00A87360">
        <w:rPr>
          <w:noProof/>
        </w:rPr>
        <w:br/>
      </w:r>
    </w:p>
    <w:p w14:paraId="36393E2A" w14:textId="787F6F2D" w:rsidR="00A506EE" w:rsidRPr="00A506EE" w:rsidRDefault="00A506EE" w:rsidP="00A506EE">
      <w:pPr>
        <w:pStyle w:val="ListParagraph"/>
        <w:numPr>
          <w:ilvl w:val="1"/>
          <w:numId w:val="6"/>
        </w:numPr>
        <w:rPr>
          <w:noProof/>
        </w:rPr>
      </w:pPr>
      <w:r>
        <w:rPr>
          <w:i/>
          <w:noProof/>
        </w:rPr>
        <w:t>Do not let the slide become dry. Add more stain as needed.</w:t>
      </w:r>
      <w:r w:rsidR="0055371F">
        <w:rPr>
          <w:i/>
          <w:noProof/>
        </w:rPr>
        <w:br/>
      </w:r>
    </w:p>
    <w:p w14:paraId="5F465ABF" w14:textId="4FCB6596" w:rsidR="00A506EE" w:rsidRDefault="00A506EE" w:rsidP="00A506EE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Gently wash the slides to remove excess stain</w:t>
      </w:r>
      <w:r w:rsidR="00A5356C">
        <w:rPr>
          <w:noProof/>
        </w:rPr>
        <w:t xml:space="preserve"> (</w:t>
      </w:r>
      <w:r w:rsidR="00A5356C" w:rsidRPr="00ED76D5">
        <w:rPr>
          <w:b/>
          <w:noProof/>
        </w:rPr>
        <w:t xml:space="preserve">Figure </w:t>
      </w:r>
      <w:r w:rsidR="008F6F50" w:rsidRPr="00ED76D5">
        <w:rPr>
          <w:b/>
          <w:noProof/>
        </w:rPr>
        <w:t>2</w:t>
      </w:r>
      <w:r w:rsidR="00A5356C">
        <w:rPr>
          <w:noProof/>
        </w:rPr>
        <w:t>)</w:t>
      </w:r>
      <w:r>
        <w:rPr>
          <w:noProof/>
        </w:rPr>
        <w:t>.</w:t>
      </w:r>
      <w:r w:rsidR="0055371F">
        <w:rPr>
          <w:noProof/>
        </w:rPr>
        <w:br/>
      </w:r>
    </w:p>
    <w:p w14:paraId="067A79DB" w14:textId="5FA035B2" w:rsidR="00A506EE" w:rsidRDefault="00A506EE" w:rsidP="00A506EE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Let the slides dry at room temperature.</w:t>
      </w:r>
      <w:r w:rsidR="0055371F">
        <w:rPr>
          <w:noProof/>
        </w:rPr>
        <w:br/>
      </w:r>
    </w:p>
    <w:p w14:paraId="1523C4BD" w14:textId="77777777" w:rsidR="00787170" w:rsidRDefault="00A506EE" w:rsidP="00CE7A24">
      <w:pPr>
        <w:pStyle w:val="ListParagraph"/>
        <w:numPr>
          <w:ilvl w:val="0"/>
          <w:numId w:val="6"/>
        </w:numPr>
        <w:rPr>
          <w:noProof/>
        </w:rPr>
      </w:pPr>
      <w:r>
        <w:rPr>
          <w:noProof/>
        </w:rPr>
        <w:t>Using the oil immersion objective, observe the slide using a microscope</w:t>
      </w:r>
      <w:r w:rsidR="00A5356C">
        <w:rPr>
          <w:noProof/>
        </w:rPr>
        <w:t xml:space="preserve"> (</w:t>
      </w:r>
      <w:r w:rsidR="00A5356C" w:rsidRPr="00ED76D5">
        <w:rPr>
          <w:b/>
          <w:noProof/>
        </w:rPr>
        <w:t xml:space="preserve">Figure </w:t>
      </w:r>
      <w:r w:rsidR="008F6F50" w:rsidRPr="00ED76D5">
        <w:rPr>
          <w:b/>
          <w:noProof/>
        </w:rPr>
        <w:t>3</w:t>
      </w:r>
      <w:r w:rsidR="00A5356C">
        <w:rPr>
          <w:noProof/>
        </w:rPr>
        <w:t>)</w:t>
      </w:r>
      <w:r>
        <w:rPr>
          <w:noProof/>
        </w:rPr>
        <w:t>.</w:t>
      </w:r>
    </w:p>
    <w:p w14:paraId="5558ECB0" w14:textId="77777777" w:rsidR="00A87360" w:rsidRDefault="00787170" w:rsidP="00787170">
      <w:pPr>
        <w:rPr>
          <w:b/>
          <w:noProof/>
        </w:rPr>
      </w:pPr>
      <w:r>
        <w:rPr>
          <w:noProof/>
        </w:rPr>
        <w:br/>
      </w:r>
      <w:r w:rsidR="00CE7A24" w:rsidRPr="00787170">
        <w:rPr>
          <w:b/>
          <w:noProof/>
        </w:rPr>
        <w:t>Results:</w:t>
      </w:r>
    </w:p>
    <w:p w14:paraId="6B89D51A" w14:textId="67F549DB" w:rsidR="00A87360" w:rsidRDefault="00CE7A24" w:rsidP="00787170">
      <w:pPr>
        <w:rPr>
          <w:noProof/>
        </w:rPr>
      </w:pPr>
      <w:r>
        <w:rPr>
          <w:noProof/>
        </w:rPr>
        <w:t xml:space="preserve">The following observations are made </w:t>
      </w:r>
      <w:r w:rsidR="00787170">
        <w:rPr>
          <w:noProof/>
        </w:rPr>
        <w:t xml:space="preserve">after </w:t>
      </w:r>
      <w:r>
        <w:rPr>
          <w:noProof/>
        </w:rPr>
        <w:t>examination:</w:t>
      </w:r>
      <w:r w:rsidR="00A87360">
        <w:rPr>
          <w:noProof/>
        </w:rPr>
        <w:t xml:space="preserve"> </w:t>
      </w:r>
    </w:p>
    <w:p w14:paraId="0B80BC4D" w14:textId="30C40E77" w:rsidR="00B33F30" w:rsidRDefault="00CE7A24" w:rsidP="00D31D56">
      <w:pPr>
        <w:rPr>
          <w:noProof/>
        </w:rPr>
      </w:pPr>
      <w:r>
        <w:rPr>
          <w:noProof/>
        </w:rPr>
        <w:t>Fungi display thick, filamentous hyphae (</w:t>
      </w:r>
      <w:r w:rsidRPr="00ED76D5">
        <w:rPr>
          <w:b/>
          <w:noProof/>
        </w:rPr>
        <w:t>Figure 4</w:t>
      </w:r>
      <w:r>
        <w:rPr>
          <w:noProof/>
        </w:rPr>
        <w:t>)</w:t>
      </w:r>
      <w:r w:rsidR="00A87360">
        <w:rPr>
          <w:noProof/>
        </w:rPr>
        <w:t xml:space="preserve">. </w:t>
      </w:r>
      <w:r>
        <w:rPr>
          <w:noProof/>
        </w:rPr>
        <w:t>Actinomycetes display thin, filamentous hyphae.</w:t>
      </w:r>
      <w:r w:rsidR="00A87360">
        <w:rPr>
          <w:noProof/>
        </w:rPr>
        <w:t xml:space="preserve"> </w:t>
      </w:r>
      <w:r>
        <w:rPr>
          <w:noProof/>
        </w:rPr>
        <w:t>Bacteria display small cocci or rod shapes. They’re often found in clumps, on soil particles, or lining fungal hyphae.</w:t>
      </w:r>
      <w:r w:rsidR="00A87360">
        <w:rPr>
          <w:noProof/>
        </w:rPr>
        <w:t xml:space="preserve"> </w:t>
      </w:r>
      <w:r>
        <w:rPr>
          <w:noProof/>
        </w:rPr>
        <w:t>Soil particles display irregular, dark shapes (</w:t>
      </w:r>
      <w:r w:rsidRPr="00ED76D5">
        <w:rPr>
          <w:b/>
          <w:noProof/>
        </w:rPr>
        <w:t>Figure 5</w:t>
      </w:r>
      <w:r>
        <w:rPr>
          <w:noProof/>
        </w:rPr>
        <w:t xml:space="preserve">). </w:t>
      </w:r>
      <w:r w:rsidR="0055371F">
        <w:rPr>
          <w:noProof/>
        </w:rPr>
        <w:br/>
      </w:r>
    </w:p>
    <w:p w14:paraId="0B012342" w14:textId="7A2F9AD7" w:rsidR="002B3D05" w:rsidRDefault="003D08A1" w:rsidP="00D31D56">
      <w:r w:rsidRPr="003D08A1">
        <w:rPr>
          <w:b/>
        </w:rPr>
        <w:t>Applications:</w:t>
      </w:r>
      <w:r w:rsidR="00A87360">
        <w:rPr>
          <w:b/>
        </w:rPr>
        <w:br/>
      </w:r>
      <w:r w:rsidR="00B76F6D">
        <w:t xml:space="preserve">The contact slide assay, also referred to as the buried-slide, is a simple technique utilized to qualitatively observe soil biota. This assay qualitatively shows the spatial interactions between fungal hyphae, actinomycete filaments, bacteria, and soil particles. </w:t>
      </w:r>
      <w:r w:rsidR="00C841B3">
        <w:t>Individuals or industry can employ this assay to gather knowledge on a particular soil’s health in regards to agriculture, gardening, composting</w:t>
      </w:r>
      <w:r w:rsidR="00787170">
        <w:t xml:space="preserve"> (</w:t>
      </w:r>
      <w:r w:rsidR="00787170" w:rsidRPr="00ED76D5">
        <w:rPr>
          <w:b/>
        </w:rPr>
        <w:t>Figure 6</w:t>
      </w:r>
      <w:r w:rsidR="00787170">
        <w:t>)</w:t>
      </w:r>
      <w:r w:rsidR="00C841B3">
        <w:t xml:space="preserve">, teaching, and studying. </w:t>
      </w:r>
      <w:r w:rsidR="00B76F6D">
        <w:t xml:space="preserve">However, this technique does not quantify soil </w:t>
      </w:r>
      <w:r w:rsidR="00FF3014">
        <w:t>micro biota</w:t>
      </w:r>
      <w:r w:rsidR="00B76F6D">
        <w:t xml:space="preserve">, as it only encompasses a small portrait of a larger heterogeneous </w:t>
      </w:r>
      <w:r w:rsidR="001B2EE5">
        <w:t xml:space="preserve">environment. </w:t>
      </w:r>
    </w:p>
    <w:p w14:paraId="7100CB0A" w14:textId="0F5433E7" w:rsidR="00A87360" w:rsidRDefault="00A87360" w:rsidP="00D31D56"/>
    <w:p w14:paraId="4595AB04" w14:textId="467A20F0" w:rsidR="001B2EE5" w:rsidRPr="00B76F6D" w:rsidRDefault="009E2577" w:rsidP="00D31D56">
      <w:r>
        <w:t>Soil</w:t>
      </w:r>
      <w:r w:rsidR="00B604BB">
        <w:t xml:space="preserve"> organism relationships </w:t>
      </w:r>
      <w:r>
        <w:t xml:space="preserve">can be observed </w:t>
      </w:r>
      <w:r w:rsidR="00B604BB">
        <w:t>by performing the contact slide assay and viewing the results through 100</w:t>
      </w:r>
      <w:r w:rsidR="00731C47">
        <w:t>X</w:t>
      </w:r>
      <w:r w:rsidR="00B604BB">
        <w:t xml:space="preserve"> oil immersion microscopy</w:t>
      </w:r>
      <w:r w:rsidR="00A5356C">
        <w:t xml:space="preserve"> (</w:t>
      </w:r>
      <w:r w:rsidR="00A5356C" w:rsidRPr="00ED76D5">
        <w:rPr>
          <w:b/>
        </w:rPr>
        <w:t>Figure</w:t>
      </w:r>
      <w:r w:rsidRPr="00ED76D5">
        <w:rPr>
          <w:b/>
        </w:rPr>
        <w:t>s</w:t>
      </w:r>
      <w:r w:rsidR="00A5356C" w:rsidRPr="00ED76D5">
        <w:rPr>
          <w:b/>
        </w:rPr>
        <w:t xml:space="preserve"> </w:t>
      </w:r>
      <w:r w:rsidR="00CE7A24" w:rsidRPr="00ED76D5">
        <w:rPr>
          <w:b/>
        </w:rPr>
        <w:t>4 and 5</w:t>
      </w:r>
      <w:r w:rsidR="00A5356C">
        <w:t>)</w:t>
      </w:r>
      <w:r w:rsidR="00B604BB">
        <w:t>.</w:t>
      </w:r>
      <w:r>
        <w:t xml:space="preserve"> </w:t>
      </w:r>
      <w:r w:rsidR="00117845">
        <w:t xml:space="preserve">The simplicity and ease to performing this assay makes it a great starting technique for </w:t>
      </w:r>
      <w:r>
        <w:t>those</w:t>
      </w:r>
      <w:r w:rsidR="00117845">
        <w:t xml:space="preserve"> who have never been exposed to microbiology and may be viewing microorganisms through a microscope for the first time.</w:t>
      </w:r>
    </w:p>
    <w:p w14:paraId="152B093D" w14:textId="77777777" w:rsidR="005864E5" w:rsidRDefault="005864E5" w:rsidP="005146ED">
      <w:pPr>
        <w:rPr>
          <w:b/>
        </w:rPr>
      </w:pPr>
    </w:p>
    <w:p w14:paraId="277AF17B" w14:textId="2A6C00D5" w:rsidR="001C2CE7" w:rsidRDefault="001C2CE7" w:rsidP="005146ED">
      <w:pPr>
        <w:rPr>
          <w:b/>
        </w:rPr>
      </w:pPr>
      <w:r>
        <w:rPr>
          <w:b/>
        </w:rPr>
        <w:t>References:</w:t>
      </w:r>
    </w:p>
    <w:p w14:paraId="05FAB321" w14:textId="77777777" w:rsidR="00DC3B40" w:rsidRPr="00B45F6B" w:rsidRDefault="00DC3B40" w:rsidP="005146ED">
      <w:pPr>
        <w:rPr>
          <w:b/>
          <w:sz w:val="8"/>
          <w:szCs w:val="8"/>
        </w:rPr>
      </w:pPr>
    </w:p>
    <w:p w14:paraId="58A27360" w14:textId="61B5DD6A" w:rsidR="00C828E8" w:rsidRPr="00DC3B40" w:rsidRDefault="00DC3B40" w:rsidP="005146ED">
      <w:pPr>
        <w:rPr>
          <w:b/>
        </w:rPr>
      </w:pPr>
      <w:r w:rsidRPr="00DC3B40">
        <w:rPr>
          <w:rFonts w:cs="Times"/>
          <w:color w:val="262626"/>
        </w:rPr>
        <w:t xml:space="preserve">Pepper, Ian L., and Charles P. Gerba. "Contact Slide Assay." </w:t>
      </w:r>
      <w:r w:rsidRPr="00DC3B40">
        <w:rPr>
          <w:rFonts w:cs="Times"/>
          <w:i/>
          <w:iCs/>
          <w:color w:val="262626"/>
        </w:rPr>
        <w:t>Environmental Microbiology A</w:t>
      </w:r>
      <w:r>
        <w:rPr>
          <w:rFonts w:cs="Times"/>
          <w:i/>
          <w:iCs/>
          <w:color w:val="262626"/>
        </w:rPr>
        <w:tab/>
      </w:r>
      <w:r>
        <w:rPr>
          <w:rFonts w:cs="Times"/>
          <w:i/>
          <w:iCs/>
          <w:color w:val="262626"/>
        </w:rPr>
        <w:tab/>
      </w:r>
      <w:r w:rsidRPr="00DC3B40">
        <w:rPr>
          <w:rFonts w:cs="Times"/>
          <w:i/>
          <w:iCs/>
          <w:color w:val="262626"/>
        </w:rPr>
        <w:t xml:space="preserve"> Laboratory Manual</w:t>
      </w:r>
      <w:r w:rsidRPr="00DC3B40">
        <w:rPr>
          <w:rFonts w:cs="Times"/>
          <w:color w:val="262626"/>
        </w:rPr>
        <w:t>. 2nd ed. N.p.: Elsevier, 2004. 19-25. Print.</w:t>
      </w:r>
    </w:p>
    <w:p w14:paraId="4C597328" w14:textId="77777777" w:rsidR="00DC3B40" w:rsidRDefault="00DC3B40" w:rsidP="005146ED">
      <w:pPr>
        <w:rPr>
          <w:b/>
        </w:rPr>
      </w:pPr>
    </w:p>
    <w:p w14:paraId="6B31080F" w14:textId="2BAE72A9" w:rsidR="00C828E8" w:rsidRPr="000E038B" w:rsidRDefault="000E038B" w:rsidP="005146ED">
      <w:pPr>
        <w:rPr>
          <w:b/>
        </w:rPr>
      </w:pPr>
      <w:r w:rsidRPr="000E038B">
        <w:rPr>
          <w:rFonts w:cs="Times"/>
          <w:color w:val="262626"/>
        </w:rPr>
        <w:t xml:space="preserve">Pepper, Ian L., Charles P. Gerba, and Terry J. Gentry. "Earth Environments." </w:t>
      </w:r>
      <w:r w:rsidRPr="000E038B">
        <w:rPr>
          <w:rFonts w:cs="Times"/>
          <w:i/>
          <w:iCs/>
          <w:color w:val="262626"/>
        </w:rPr>
        <w:t>Environmental</w:t>
      </w:r>
      <w:r>
        <w:rPr>
          <w:rFonts w:cs="Times"/>
          <w:i/>
          <w:iCs/>
          <w:color w:val="262626"/>
        </w:rPr>
        <w:tab/>
      </w:r>
      <w:r>
        <w:rPr>
          <w:rFonts w:cs="Times"/>
          <w:i/>
          <w:iCs/>
          <w:color w:val="262626"/>
        </w:rPr>
        <w:tab/>
      </w:r>
      <w:r w:rsidRPr="000E038B">
        <w:rPr>
          <w:rFonts w:cs="Times"/>
          <w:i/>
          <w:iCs/>
          <w:color w:val="262626"/>
        </w:rPr>
        <w:t xml:space="preserve"> Microbiology</w:t>
      </w:r>
      <w:r w:rsidRPr="000E038B">
        <w:rPr>
          <w:rFonts w:cs="Times"/>
          <w:color w:val="262626"/>
        </w:rPr>
        <w:t>. 3rd ed. N.p.: Elsevier, 2014. 59-88. Print.</w:t>
      </w:r>
    </w:p>
    <w:p w14:paraId="328EC6C3" w14:textId="77777777" w:rsidR="001C2CE7" w:rsidRDefault="001C2CE7" w:rsidP="005146ED"/>
    <w:p w14:paraId="0C68A4A1" w14:textId="5E718AA5" w:rsidR="001C2CE7" w:rsidRDefault="00C828E8" w:rsidP="005146ED">
      <w:r>
        <w:t xml:space="preserve">Rossi, G., Ricardo, S., Gesue, G., Stanganelli, M., and Want, T.K. (1936) Direct Microscopic </w:t>
      </w:r>
      <w:r w:rsidR="000E038B">
        <w:tab/>
      </w:r>
      <w:r>
        <w:t xml:space="preserve">and bacteriological investigations of the soil. </w:t>
      </w:r>
      <w:r>
        <w:rPr>
          <w:i/>
        </w:rPr>
        <w:t>Soil Science</w:t>
      </w:r>
      <w:r>
        <w:t xml:space="preserve"> </w:t>
      </w:r>
      <w:r>
        <w:rPr>
          <w:b/>
        </w:rPr>
        <w:t>41</w:t>
      </w:r>
      <w:r>
        <w:t xml:space="preserve">, 52 – 66. </w:t>
      </w:r>
    </w:p>
    <w:p w14:paraId="1A0F3208" w14:textId="77777777" w:rsidR="00B325C7" w:rsidRDefault="00B325C7" w:rsidP="005146ED"/>
    <w:p w14:paraId="7A48A3C0" w14:textId="77777777" w:rsidR="007C2AA0" w:rsidRPr="007C2AA0" w:rsidRDefault="007C2AA0" w:rsidP="007C2AA0">
      <w:pPr>
        <w:rPr>
          <w:rFonts w:ascii="Cambria" w:eastAsia="MS Mincho" w:hAnsi="Cambria" w:cs="Times New Roman"/>
          <w:b/>
        </w:rPr>
      </w:pPr>
      <w:r w:rsidRPr="007C2AA0">
        <w:rPr>
          <w:rFonts w:ascii="Cambria" w:eastAsia="MS Mincho" w:hAnsi="Cambria" w:cs="Times New Roman"/>
          <w:b/>
        </w:rPr>
        <w:t>Legend:</w:t>
      </w:r>
    </w:p>
    <w:p w14:paraId="1B10BFE2" w14:textId="2AC43BC5" w:rsidR="007C2AA0" w:rsidRDefault="007C2AA0" w:rsidP="007C2AA0">
      <w:pPr>
        <w:rPr>
          <w:rFonts w:ascii="Cambria" w:eastAsia="MS Mincho" w:hAnsi="Cambria" w:cs="Times New Roman"/>
        </w:rPr>
      </w:pPr>
      <w:r w:rsidRPr="007C2AA0">
        <w:rPr>
          <w:rFonts w:ascii="Cambria" w:eastAsia="MS Mincho" w:hAnsi="Cambria" w:cs="Times New Roman"/>
        </w:rPr>
        <w:t xml:space="preserve">Figure </w:t>
      </w:r>
      <w:r w:rsidR="008F6F50">
        <w:rPr>
          <w:rFonts w:ascii="Cambria" w:eastAsia="MS Mincho" w:hAnsi="Cambria" w:cs="Times New Roman"/>
        </w:rPr>
        <w:t>1</w:t>
      </w:r>
      <w:r w:rsidRPr="007C2AA0">
        <w:rPr>
          <w:rFonts w:ascii="Cambria" w:eastAsia="MS Mincho" w:hAnsi="Cambria" w:cs="Times New Roman"/>
        </w:rPr>
        <w:t>: Cover the surface of the slide with phenolic Rose Bengal.</w:t>
      </w:r>
    </w:p>
    <w:p w14:paraId="38A78D84" w14:textId="77777777" w:rsidR="00A87360" w:rsidRPr="007C2AA0" w:rsidRDefault="00A87360" w:rsidP="007C2AA0">
      <w:pPr>
        <w:rPr>
          <w:rFonts w:ascii="Cambria" w:eastAsia="MS Mincho" w:hAnsi="Cambria" w:cs="Times New Roman"/>
        </w:rPr>
      </w:pPr>
    </w:p>
    <w:p w14:paraId="6C9E03A3" w14:textId="0EECDAA5" w:rsidR="007C2AA0" w:rsidRPr="007C2AA0" w:rsidRDefault="007C2AA0" w:rsidP="007C2AA0">
      <w:pPr>
        <w:rPr>
          <w:rFonts w:ascii="Cambria" w:eastAsia="MS Mincho" w:hAnsi="Cambria" w:cs="Times New Roman"/>
        </w:rPr>
      </w:pPr>
      <w:r w:rsidRPr="007C2AA0">
        <w:rPr>
          <w:rFonts w:ascii="Cambria" w:eastAsia="MS Mincho" w:hAnsi="Cambria" w:cs="Times New Roman"/>
        </w:rPr>
        <w:t xml:space="preserve">Figure </w:t>
      </w:r>
      <w:r w:rsidR="008F6F50">
        <w:rPr>
          <w:rFonts w:ascii="Cambria" w:eastAsia="MS Mincho" w:hAnsi="Cambria" w:cs="Times New Roman"/>
        </w:rPr>
        <w:t>2</w:t>
      </w:r>
      <w:r w:rsidRPr="007C2AA0">
        <w:rPr>
          <w:rFonts w:ascii="Cambria" w:eastAsia="MS Mincho" w:hAnsi="Cambria" w:cs="Times New Roman"/>
        </w:rPr>
        <w:t>: Gently wash the slide to remove excess stain.</w:t>
      </w:r>
      <w:r w:rsidR="00A87360">
        <w:rPr>
          <w:rFonts w:ascii="Cambria" w:eastAsia="MS Mincho" w:hAnsi="Cambria" w:cs="Times New Roman"/>
        </w:rPr>
        <w:br/>
      </w:r>
    </w:p>
    <w:p w14:paraId="04FE6972" w14:textId="266746AA" w:rsidR="007C2AA0" w:rsidRDefault="007C2AA0" w:rsidP="007C2AA0">
      <w:pPr>
        <w:rPr>
          <w:rFonts w:ascii="Cambria" w:eastAsia="MS Mincho" w:hAnsi="Cambria" w:cs="Times New Roman"/>
        </w:rPr>
      </w:pPr>
      <w:r w:rsidRPr="007C2AA0">
        <w:rPr>
          <w:rFonts w:ascii="Cambria" w:eastAsia="MS Mincho" w:hAnsi="Cambria" w:cs="Times New Roman"/>
        </w:rPr>
        <w:t xml:space="preserve">Figure </w:t>
      </w:r>
      <w:r w:rsidR="008F6F50">
        <w:rPr>
          <w:rFonts w:ascii="Cambria" w:eastAsia="MS Mincho" w:hAnsi="Cambria" w:cs="Times New Roman"/>
        </w:rPr>
        <w:t>3</w:t>
      </w:r>
      <w:r w:rsidRPr="007C2AA0">
        <w:rPr>
          <w:rFonts w:ascii="Cambria" w:eastAsia="MS Mincho" w:hAnsi="Cambria" w:cs="Times New Roman"/>
        </w:rPr>
        <w:t>: A slide under a microscope.</w:t>
      </w:r>
    </w:p>
    <w:p w14:paraId="2F8CAFAE" w14:textId="77777777" w:rsidR="00A87360" w:rsidRPr="007C2AA0" w:rsidRDefault="00A87360" w:rsidP="007C2AA0">
      <w:pPr>
        <w:rPr>
          <w:rFonts w:ascii="Cambria" w:eastAsia="MS Mincho" w:hAnsi="Cambria" w:cs="Times New Roman"/>
        </w:rPr>
      </w:pPr>
    </w:p>
    <w:p w14:paraId="2F1FFD2D" w14:textId="630EABA4" w:rsidR="007C2AA0" w:rsidRPr="007C2AA0" w:rsidRDefault="007C2AA0" w:rsidP="007C2AA0">
      <w:pPr>
        <w:rPr>
          <w:rFonts w:ascii="Cambria" w:eastAsia="MS Mincho" w:hAnsi="Cambria" w:cs="Times New Roman"/>
          <w:noProof/>
        </w:rPr>
      </w:pPr>
      <w:r w:rsidRPr="007C2AA0">
        <w:rPr>
          <w:rFonts w:ascii="Cambria" w:eastAsia="MS Mincho" w:hAnsi="Cambria" w:cs="Times New Roman"/>
        </w:rPr>
        <w:t xml:space="preserve">Figure </w:t>
      </w:r>
      <w:r w:rsidR="008F6F50">
        <w:rPr>
          <w:rFonts w:ascii="Cambria" w:eastAsia="MS Mincho" w:hAnsi="Cambria" w:cs="Times New Roman"/>
        </w:rPr>
        <w:t>4</w:t>
      </w:r>
      <w:r w:rsidRPr="007C2AA0">
        <w:rPr>
          <w:rFonts w:ascii="Cambria" w:eastAsia="MS Mincho" w:hAnsi="Cambria" w:cs="Times New Roman"/>
        </w:rPr>
        <w:t xml:space="preserve">: </w:t>
      </w:r>
      <w:r w:rsidRPr="007C2AA0">
        <w:rPr>
          <w:rFonts w:ascii="Cambria" w:eastAsia="MS Mincho" w:hAnsi="Cambria" w:cs="Times New Roman"/>
          <w:noProof/>
        </w:rPr>
        <w:t xml:space="preserve">Contact slide image using 100x objective lens. </w:t>
      </w:r>
    </w:p>
    <w:p w14:paraId="79407B1D" w14:textId="77777777" w:rsidR="007C2AA0" w:rsidRDefault="007C2AA0" w:rsidP="007C2AA0">
      <w:pPr>
        <w:ind w:firstLine="720"/>
        <w:rPr>
          <w:rFonts w:ascii="Cambria" w:eastAsia="MS Mincho" w:hAnsi="Cambria" w:cs="Times New Roman"/>
          <w:noProof/>
        </w:rPr>
      </w:pPr>
      <w:r w:rsidRPr="007C2AA0">
        <w:rPr>
          <w:rFonts w:ascii="Cambria" w:eastAsia="MS Mincho" w:hAnsi="Cambria" w:cs="Times New Roman"/>
          <w:noProof/>
        </w:rPr>
        <w:t>Photo courtesy W.H. Fuller.</w:t>
      </w:r>
    </w:p>
    <w:p w14:paraId="433C617B" w14:textId="77777777" w:rsidR="00A87360" w:rsidRPr="007C2AA0" w:rsidRDefault="00A87360" w:rsidP="007C2AA0">
      <w:pPr>
        <w:ind w:firstLine="720"/>
        <w:rPr>
          <w:rFonts w:ascii="Cambria" w:eastAsia="MS Mincho" w:hAnsi="Cambria" w:cs="Times New Roman"/>
        </w:rPr>
      </w:pPr>
    </w:p>
    <w:p w14:paraId="39C00A96" w14:textId="44DBA225" w:rsidR="007C2AA0" w:rsidRPr="007C2AA0" w:rsidRDefault="007C2AA0" w:rsidP="007C2AA0">
      <w:pPr>
        <w:rPr>
          <w:rFonts w:ascii="Cambria" w:eastAsia="MS Mincho" w:hAnsi="Cambria" w:cs="Times New Roman"/>
          <w:noProof/>
        </w:rPr>
      </w:pPr>
      <w:r w:rsidRPr="007C2AA0">
        <w:rPr>
          <w:rFonts w:ascii="Cambria" w:eastAsia="MS Mincho" w:hAnsi="Cambria" w:cs="Times New Roman"/>
        </w:rPr>
        <w:t xml:space="preserve">Figure </w:t>
      </w:r>
      <w:r w:rsidR="008F6F50">
        <w:rPr>
          <w:rFonts w:ascii="Cambria" w:eastAsia="MS Mincho" w:hAnsi="Cambria" w:cs="Times New Roman"/>
        </w:rPr>
        <w:t>5</w:t>
      </w:r>
      <w:r w:rsidRPr="007C2AA0">
        <w:rPr>
          <w:rFonts w:ascii="Cambria" w:eastAsia="MS Mincho" w:hAnsi="Cambria" w:cs="Times New Roman"/>
        </w:rPr>
        <w:t>:</w:t>
      </w:r>
      <w:r w:rsidRPr="007C2AA0">
        <w:rPr>
          <w:rFonts w:ascii="Cambria" w:eastAsia="MS Mincho" w:hAnsi="Cambria" w:cs="Times New Roman"/>
          <w:noProof/>
        </w:rPr>
        <w:t xml:space="preserve"> Contact slide image using 100x objective lens. </w:t>
      </w:r>
    </w:p>
    <w:p w14:paraId="53FF25F6" w14:textId="161B67F8" w:rsidR="00B325C7" w:rsidRDefault="007C2AA0" w:rsidP="0055371F">
      <w:pPr>
        <w:ind w:firstLine="720"/>
        <w:rPr>
          <w:rFonts w:ascii="Cambria" w:eastAsia="MS Mincho" w:hAnsi="Cambria" w:cs="Times New Roman"/>
          <w:noProof/>
        </w:rPr>
      </w:pPr>
      <w:r w:rsidRPr="007C2AA0">
        <w:rPr>
          <w:rFonts w:ascii="Cambria" w:eastAsia="MS Mincho" w:hAnsi="Cambria" w:cs="Times New Roman"/>
          <w:noProof/>
        </w:rPr>
        <w:t>Photo courtesy W.H. Fuller.</w:t>
      </w:r>
    </w:p>
    <w:p w14:paraId="7E747928" w14:textId="77777777" w:rsidR="00A87360" w:rsidRDefault="00A87360" w:rsidP="0055371F">
      <w:pPr>
        <w:ind w:firstLine="720"/>
        <w:rPr>
          <w:rFonts w:ascii="Cambria" w:eastAsia="MS Mincho" w:hAnsi="Cambria" w:cs="Times New Roman"/>
          <w:noProof/>
        </w:rPr>
      </w:pPr>
    </w:p>
    <w:p w14:paraId="7D989945" w14:textId="218CFFE1" w:rsidR="00787170" w:rsidRPr="008F6F50" w:rsidRDefault="00787170" w:rsidP="00787170">
      <w:pPr>
        <w:rPr>
          <w:rFonts w:ascii="Cambria" w:eastAsia="MS Mincho" w:hAnsi="Cambria" w:cs="Times New Roman"/>
        </w:rPr>
      </w:pPr>
      <w:r>
        <w:rPr>
          <w:rFonts w:ascii="Cambria" w:eastAsia="MS Mincho" w:hAnsi="Cambria" w:cs="Times New Roman"/>
          <w:noProof/>
        </w:rPr>
        <w:t>Figure 6: Composting with composted earth.</w:t>
      </w:r>
      <w:r>
        <w:rPr>
          <w:rFonts w:ascii="Cambria" w:eastAsia="MS Mincho" w:hAnsi="Cambria" w:cs="Times New Roman"/>
          <w:noProof/>
        </w:rPr>
        <w:br/>
        <w:t xml:space="preserve">              Photo by Marina Lohrbach.</w:t>
      </w:r>
    </w:p>
    <w:sectPr w:rsidR="00787170" w:rsidRPr="008F6F50" w:rsidSect="006E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ndrew" w:date="2015-02-16T14:06:00Z" w:initials="A">
    <w:p w14:paraId="3DA4114D" w14:textId="4FF399E5" w:rsidR="00D76C37" w:rsidRDefault="00D76C37">
      <w:pPr>
        <w:pStyle w:val="CommentText"/>
      </w:pPr>
      <w:r>
        <w:rPr>
          <w:rStyle w:val="CommentReference"/>
        </w:rPr>
        <w:annotationRef/>
      </w:r>
      <w:r>
        <w:t>Provide more information about this dye. What does it stain? What does it not?</w:t>
      </w:r>
      <w:r w:rsidR="00AA683A">
        <w:t xml:space="preserve"> </w:t>
      </w:r>
    </w:p>
  </w:comment>
  <w:comment w:id="2" w:author="Ian Pepper" w:date="2015-02-16T14:06:00Z" w:initials="ILP">
    <w:p w14:paraId="4F63CEB7" w14:textId="2BCD4DBA" w:rsidR="00AA683A" w:rsidRDefault="00AA683A">
      <w:pPr>
        <w:pStyle w:val="CommentText"/>
      </w:pPr>
      <w:r>
        <w:rPr>
          <w:rStyle w:val="CommentReference"/>
        </w:rPr>
        <w:annotationRef/>
      </w:r>
      <w:r>
        <w:t>The dye stains all microbes.</w:t>
      </w:r>
    </w:p>
  </w:comment>
  <w:comment w:id="5" w:author="Andrew" w:date="2015-02-11T13:13:00Z" w:initials="A">
    <w:p w14:paraId="4FF1AF69" w14:textId="61C7A756" w:rsidR="00D76C37" w:rsidRDefault="00D76C37">
      <w:pPr>
        <w:pStyle w:val="CommentText"/>
      </w:pPr>
      <w:r>
        <w:rPr>
          <w:rStyle w:val="CommentReference"/>
        </w:rPr>
        <w:annotationRef/>
      </w:r>
      <w:r>
        <w:t>What about non-cocci bacteria?</w:t>
      </w:r>
    </w:p>
  </w:comment>
  <w:comment w:id="16" w:author="Andrew" w:date="2015-02-11T13:42:00Z" w:initials="A">
    <w:p w14:paraId="605967AF" w14:textId="25F94399" w:rsidR="00D76C37" w:rsidRDefault="00D76C37">
      <w:pPr>
        <w:pStyle w:val="CommentText"/>
      </w:pPr>
      <w:r>
        <w:rPr>
          <w:rStyle w:val="CommentReference"/>
        </w:rPr>
        <w:annotationRef/>
      </w:r>
      <w:r>
        <w:t>Provide more info on the soil you will be testing: Is it from the rhizosphere? What should we say about sample collection?</w:t>
      </w:r>
    </w:p>
  </w:comment>
  <w:comment w:id="20" w:author="Andrew" w:date="2015-02-11T13:39:00Z" w:initials="A">
    <w:p w14:paraId="3062955B" w14:textId="4F6B1715" w:rsidR="00D76C37" w:rsidRDefault="00D76C37">
      <w:pPr>
        <w:pStyle w:val="CommentText"/>
      </w:pPr>
      <w:r>
        <w:rPr>
          <w:rStyle w:val="CommentReference"/>
        </w:rPr>
        <w:annotationRef/>
      </w:r>
      <w:r>
        <w:t>What is the ammonium nitrate used for?</w:t>
      </w:r>
    </w:p>
  </w:comment>
  <w:comment w:id="22" w:author="Andrew" w:date="2015-02-11T13:40:00Z" w:initials="A">
    <w:p w14:paraId="5A61719F" w14:textId="54C68E99" w:rsidR="00D76C37" w:rsidRDefault="00D76C37">
      <w:pPr>
        <w:pStyle w:val="CommentText"/>
      </w:pPr>
      <w:r>
        <w:rPr>
          <w:rStyle w:val="CommentReference"/>
        </w:rPr>
        <w:annotationRef/>
      </w:r>
      <w:r>
        <w:t>Roughly how much is each aliquot?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A4114D" w15:done="0"/>
  <w15:commentEx w15:paraId="4F63CEB7" w15:done="0"/>
  <w15:commentEx w15:paraId="4FF1AF69" w15:done="0"/>
  <w15:commentEx w15:paraId="605967AF" w15:done="0"/>
  <w15:commentEx w15:paraId="3062955B" w15:done="0"/>
  <w15:commentEx w15:paraId="5A61719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4604F"/>
    <w:multiLevelType w:val="hybridMultilevel"/>
    <w:tmpl w:val="0D5A9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B2F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C636BC1"/>
    <w:multiLevelType w:val="multilevel"/>
    <w:tmpl w:val="1AD83B52"/>
    <w:lvl w:ilvl="0">
      <w:start w:val="1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7886D0F"/>
    <w:multiLevelType w:val="hybridMultilevel"/>
    <w:tmpl w:val="CD4A2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D064A"/>
    <w:multiLevelType w:val="hybridMultilevel"/>
    <w:tmpl w:val="D67A9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D458D"/>
    <w:multiLevelType w:val="hybridMultilevel"/>
    <w:tmpl w:val="CD4A2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747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0F"/>
    <w:rsid w:val="000112C2"/>
    <w:rsid w:val="0002078B"/>
    <w:rsid w:val="00021987"/>
    <w:rsid w:val="00031B54"/>
    <w:rsid w:val="00032EEA"/>
    <w:rsid w:val="00036A60"/>
    <w:rsid w:val="00052A86"/>
    <w:rsid w:val="00054ACC"/>
    <w:rsid w:val="000B795A"/>
    <w:rsid w:val="000D4B81"/>
    <w:rsid w:val="000D556E"/>
    <w:rsid w:val="000E038B"/>
    <w:rsid w:val="000F49B9"/>
    <w:rsid w:val="00117845"/>
    <w:rsid w:val="00117E79"/>
    <w:rsid w:val="00122AFF"/>
    <w:rsid w:val="00127E7A"/>
    <w:rsid w:val="00127FB6"/>
    <w:rsid w:val="0014737C"/>
    <w:rsid w:val="00164B1E"/>
    <w:rsid w:val="001718BE"/>
    <w:rsid w:val="0017326D"/>
    <w:rsid w:val="001A16B1"/>
    <w:rsid w:val="001B2EE5"/>
    <w:rsid w:val="001C2CE7"/>
    <w:rsid w:val="001C2E19"/>
    <w:rsid w:val="001C3FFB"/>
    <w:rsid w:val="001C780A"/>
    <w:rsid w:val="001D685A"/>
    <w:rsid w:val="001E5A5D"/>
    <w:rsid w:val="00204680"/>
    <w:rsid w:val="00245F09"/>
    <w:rsid w:val="002534E0"/>
    <w:rsid w:val="00266C93"/>
    <w:rsid w:val="00286B07"/>
    <w:rsid w:val="002B3D05"/>
    <w:rsid w:val="002C0577"/>
    <w:rsid w:val="002C1BAF"/>
    <w:rsid w:val="002E0E1E"/>
    <w:rsid w:val="002F51A5"/>
    <w:rsid w:val="00310D1B"/>
    <w:rsid w:val="00313FF9"/>
    <w:rsid w:val="00337FB2"/>
    <w:rsid w:val="003627EC"/>
    <w:rsid w:val="00363B79"/>
    <w:rsid w:val="0038738F"/>
    <w:rsid w:val="003D08A1"/>
    <w:rsid w:val="003D3E04"/>
    <w:rsid w:val="00404417"/>
    <w:rsid w:val="004377F6"/>
    <w:rsid w:val="00452E07"/>
    <w:rsid w:val="004539A6"/>
    <w:rsid w:val="0047055F"/>
    <w:rsid w:val="00470754"/>
    <w:rsid w:val="00473865"/>
    <w:rsid w:val="00481B40"/>
    <w:rsid w:val="004A485D"/>
    <w:rsid w:val="004E24B0"/>
    <w:rsid w:val="004E5596"/>
    <w:rsid w:val="004F33BC"/>
    <w:rsid w:val="004F769F"/>
    <w:rsid w:val="00503DE3"/>
    <w:rsid w:val="00512ADA"/>
    <w:rsid w:val="005146ED"/>
    <w:rsid w:val="00522E35"/>
    <w:rsid w:val="005455FD"/>
    <w:rsid w:val="0055371F"/>
    <w:rsid w:val="005864E5"/>
    <w:rsid w:val="005B098E"/>
    <w:rsid w:val="005B1975"/>
    <w:rsid w:val="005B376F"/>
    <w:rsid w:val="005D6BBD"/>
    <w:rsid w:val="006121AA"/>
    <w:rsid w:val="006146C1"/>
    <w:rsid w:val="006466F1"/>
    <w:rsid w:val="00664FF0"/>
    <w:rsid w:val="006B78D7"/>
    <w:rsid w:val="006E270F"/>
    <w:rsid w:val="006F08EB"/>
    <w:rsid w:val="006F5A39"/>
    <w:rsid w:val="00707614"/>
    <w:rsid w:val="007131F9"/>
    <w:rsid w:val="00722A0A"/>
    <w:rsid w:val="00731C47"/>
    <w:rsid w:val="00775150"/>
    <w:rsid w:val="00783675"/>
    <w:rsid w:val="00787170"/>
    <w:rsid w:val="0079194F"/>
    <w:rsid w:val="007A2129"/>
    <w:rsid w:val="007C2AA0"/>
    <w:rsid w:val="007D2C60"/>
    <w:rsid w:val="007E55A3"/>
    <w:rsid w:val="007F0F57"/>
    <w:rsid w:val="007F530B"/>
    <w:rsid w:val="00805CC2"/>
    <w:rsid w:val="008164F6"/>
    <w:rsid w:val="00817FA1"/>
    <w:rsid w:val="00821B3A"/>
    <w:rsid w:val="00840030"/>
    <w:rsid w:val="00856913"/>
    <w:rsid w:val="00856B55"/>
    <w:rsid w:val="00864A43"/>
    <w:rsid w:val="0087636E"/>
    <w:rsid w:val="008765DA"/>
    <w:rsid w:val="008778D9"/>
    <w:rsid w:val="00880891"/>
    <w:rsid w:val="008B6FBA"/>
    <w:rsid w:val="008D4F99"/>
    <w:rsid w:val="008F2B52"/>
    <w:rsid w:val="008F365E"/>
    <w:rsid w:val="008F56B2"/>
    <w:rsid w:val="008F6EE7"/>
    <w:rsid w:val="008F6F50"/>
    <w:rsid w:val="008F7B04"/>
    <w:rsid w:val="00930714"/>
    <w:rsid w:val="009910BF"/>
    <w:rsid w:val="009E2577"/>
    <w:rsid w:val="00A15F28"/>
    <w:rsid w:val="00A44A31"/>
    <w:rsid w:val="00A506EE"/>
    <w:rsid w:val="00A5356C"/>
    <w:rsid w:val="00A6796E"/>
    <w:rsid w:val="00A75EAE"/>
    <w:rsid w:val="00A87360"/>
    <w:rsid w:val="00AA683A"/>
    <w:rsid w:val="00AB02C5"/>
    <w:rsid w:val="00B01971"/>
    <w:rsid w:val="00B024EA"/>
    <w:rsid w:val="00B03D79"/>
    <w:rsid w:val="00B2375A"/>
    <w:rsid w:val="00B325C7"/>
    <w:rsid w:val="00B33F30"/>
    <w:rsid w:val="00B4367F"/>
    <w:rsid w:val="00B45120"/>
    <w:rsid w:val="00B45F6B"/>
    <w:rsid w:val="00B604BB"/>
    <w:rsid w:val="00B670CE"/>
    <w:rsid w:val="00B67626"/>
    <w:rsid w:val="00B76F6D"/>
    <w:rsid w:val="00B909C0"/>
    <w:rsid w:val="00BD39CB"/>
    <w:rsid w:val="00BE433D"/>
    <w:rsid w:val="00C06040"/>
    <w:rsid w:val="00C630B3"/>
    <w:rsid w:val="00C73C7D"/>
    <w:rsid w:val="00C76083"/>
    <w:rsid w:val="00C828E8"/>
    <w:rsid w:val="00C841B3"/>
    <w:rsid w:val="00CC57A4"/>
    <w:rsid w:val="00CE37F7"/>
    <w:rsid w:val="00CE7A24"/>
    <w:rsid w:val="00CF2485"/>
    <w:rsid w:val="00D05443"/>
    <w:rsid w:val="00D103CE"/>
    <w:rsid w:val="00D31D56"/>
    <w:rsid w:val="00D50E49"/>
    <w:rsid w:val="00D7458F"/>
    <w:rsid w:val="00D76C37"/>
    <w:rsid w:val="00D86C55"/>
    <w:rsid w:val="00DA5E51"/>
    <w:rsid w:val="00DB7992"/>
    <w:rsid w:val="00DC0B45"/>
    <w:rsid w:val="00DC3B40"/>
    <w:rsid w:val="00DD687B"/>
    <w:rsid w:val="00DE51A2"/>
    <w:rsid w:val="00DF0104"/>
    <w:rsid w:val="00DF38F6"/>
    <w:rsid w:val="00DF4BEE"/>
    <w:rsid w:val="00E06FD4"/>
    <w:rsid w:val="00E34167"/>
    <w:rsid w:val="00E56E52"/>
    <w:rsid w:val="00E61C52"/>
    <w:rsid w:val="00E738F7"/>
    <w:rsid w:val="00E97D0F"/>
    <w:rsid w:val="00ED76D5"/>
    <w:rsid w:val="00F00B02"/>
    <w:rsid w:val="00F07F3C"/>
    <w:rsid w:val="00F13ED0"/>
    <w:rsid w:val="00F16BD6"/>
    <w:rsid w:val="00F61CA1"/>
    <w:rsid w:val="00F72016"/>
    <w:rsid w:val="00F770A6"/>
    <w:rsid w:val="00FA092D"/>
    <w:rsid w:val="00FA5130"/>
    <w:rsid w:val="00FA68F2"/>
    <w:rsid w:val="00FB66B0"/>
    <w:rsid w:val="00FB7308"/>
    <w:rsid w:val="00FC161B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894969"/>
  <w14:defaultImageDpi w14:val="300"/>
  <w15:docId w15:val="{9C7D745E-2045-442C-B3ED-65231894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D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F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F2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871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1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1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1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1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2AF6BA-9184-4FE1-A747-5F1B3F2B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 Schmitz</dc:creator>
  <cp:lastModifiedBy>Dennis McGonagle</cp:lastModifiedBy>
  <cp:revision>2</cp:revision>
  <cp:lastPrinted>2015-02-16T21:08:00Z</cp:lastPrinted>
  <dcterms:created xsi:type="dcterms:W3CDTF">2015-02-18T21:23:00Z</dcterms:created>
  <dcterms:modified xsi:type="dcterms:W3CDTF">2015-02-18T21:23:00Z</dcterms:modified>
</cp:coreProperties>
</file>